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77" w:rsidRPr="009D3144" w:rsidRDefault="00976DDE">
      <w:pPr>
        <w:ind w:left="6372" w:hanging="792"/>
        <w:jc w:val="right"/>
        <w:rPr>
          <w:lang w:val="fr-FR"/>
        </w:rPr>
      </w:pPr>
      <w:bookmarkStart w:id="0" w:name="_GoBack"/>
      <w:bookmarkEnd w:id="0"/>
      <w:r>
        <w:rPr>
          <w:bCs/>
          <w:sz w:val="26"/>
          <w:szCs w:val="26"/>
          <w:lang w:val="ro-RO"/>
        </w:rPr>
        <w:t>Anexă</w:t>
      </w:r>
    </w:p>
    <w:p w:rsidR="004C6277" w:rsidRPr="009D3144" w:rsidRDefault="00976DDE">
      <w:pPr>
        <w:ind w:left="4860" w:hanging="180"/>
        <w:jc w:val="right"/>
        <w:rPr>
          <w:lang w:val="fr-FR"/>
        </w:rPr>
      </w:pPr>
      <w:r>
        <w:rPr>
          <w:bCs/>
          <w:sz w:val="26"/>
          <w:szCs w:val="26"/>
          <w:lang w:val="ro-RO"/>
        </w:rPr>
        <w:t xml:space="preserve">la decizia Consiliului </w:t>
      </w:r>
    </w:p>
    <w:p w:rsidR="004C6277" w:rsidRPr="009D3144" w:rsidRDefault="00976DDE">
      <w:pPr>
        <w:ind w:left="4860" w:hanging="180"/>
        <w:jc w:val="right"/>
        <w:rPr>
          <w:lang w:val="fr-FR"/>
        </w:rPr>
      </w:pPr>
      <w:r>
        <w:rPr>
          <w:bCs/>
          <w:sz w:val="26"/>
          <w:szCs w:val="26"/>
          <w:lang w:val="ro-RO"/>
        </w:rPr>
        <w:t>municipal Chișinău</w:t>
      </w:r>
    </w:p>
    <w:p w:rsidR="004C6277" w:rsidRPr="009D3144" w:rsidRDefault="00976DDE">
      <w:pPr>
        <w:spacing w:after="120"/>
        <w:ind w:left="6120" w:hanging="180"/>
        <w:jc w:val="right"/>
        <w:rPr>
          <w:lang w:val="ro-RO"/>
        </w:rPr>
      </w:pPr>
      <w:r>
        <w:rPr>
          <w:bCs/>
          <w:sz w:val="26"/>
          <w:szCs w:val="26"/>
          <w:lang w:val="ro-RO"/>
        </w:rPr>
        <w:t xml:space="preserve"> nr. _____din________2020</w:t>
      </w:r>
    </w:p>
    <w:p w:rsidR="004C6277" w:rsidRDefault="004C6277">
      <w:pPr>
        <w:ind w:right="-185"/>
        <w:rPr>
          <w:sz w:val="26"/>
          <w:szCs w:val="26"/>
          <w:lang w:val="ro-RO"/>
        </w:rPr>
      </w:pPr>
    </w:p>
    <w:p w:rsidR="004C6277" w:rsidRPr="009D3144" w:rsidRDefault="00976DDE">
      <w:pPr>
        <w:jc w:val="center"/>
        <w:rPr>
          <w:lang w:val="ro-RO"/>
        </w:rPr>
      </w:pPr>
      <w:r>
        <w:rPr>
          <w:b/>
          <w:i/>
          <w:iCs/>
          <w:sz w:val="26"/>
          <w:szCs w:val="26"/>
          <w:lang w:val="ro-RO"/>
        </w:rPr>
        <w:t>REGULAMENTUL</w:t>
      </w:r>
    </w:p>
    <w:p w:rsidR="004C6277" w:rsidRPr="009D3144" w:rsidRDefault="00976DDE">
      <w:pPr>
        <w:tabs>
          <w:tab w:val="left" w:pos="720"/>
        </w:tabs>
        <w:jc w:val="center"/>
        <w:rPr>
          <w:lang w:val="ro-RO"/>
        </w:rPr>
      </w:pPr>
      <w:r>
        <w:rPr>
          <w:b/>
          <w:bCs/>
          <w:i/>
          <w:iCs/>
          <w:sz w:val="26"/>
          <w:szCs w:val="26"/>
          <w:lang w:val="ro-RO"/>
        </w:rPr>
        <w:t xml:space="preserve">privind acordarea ajutorului financiar persoanelor </w:t>
      </w:r>
      <w:r>
        <w:rPr>
          <w:b/>
          <w:bCs/>
          <w:i/>
          <w:iCs/>
          <w:sz w:val="26"/>
          <w:szCs w:val="26"/>
          <w:lang w:val="ro-RO"/>
        </w:rPr>
        <w:t>nevoiașe</w:t>
      </w:r>
      <w:r>
        <w:rPr>
          <w:b/>
          <w:bCs/>
          <w:i/>
          <w:iCs/>
          <w:sz w:val="26"/>
          <w:szCs w:val="26"/>
          <w:lang w:val="ro-RO"/>
        </w:rPr>
        <w:t xml:space="preserve"> din municipiul Chișinău la efectuarea plaților pentru  serviciile comunale și resursele energetice</w:t>
      </w:r>
    </w:p>
    <w:p w:rsidR="004C6277" w:rsidRDefault="004C6277">
      <w:pPr>
        <w:tabs>
          <w:tab w:val="left" w:pos="720"/>
        </w:tabs>
        <w:jc w:val="center"/>
        <w:rPr>
          <w:b/>
          <w:bCs/>
          <w:sz w:val="26"/>
          <w:szCs w:val="26"/>
          <w:lang w:val="ro-RO"/>
        </w:rPr>
      </w:pPr>
    </w:p>
    <w:p w:rsidR="004C6277" w:rsidRDefault="00976DDE">
      <w:pPr>
        <w:spacing w:after="120"/>
        <w:jc w:val="center"/>
      </w:pPr>
      <w:r>
        <w:rPr>
          <w:b/>
          <w:i/>
          <w:iCs/>
          <w:sz w:val="26"/>
          <w:szCs w:val="26"/>
          <w:lang w:val="ro-RO"/>
        </w:rPr>
        <w:t xml:space="preserve">I. </w:t>
      </w:r>
      <w:r>
        <w:rPr>
          <w:b/>
          <w:i/>
          <w:iCs/>
          <w:sz w:val="26"/>
          <w:szCs w:val="26"/>
          <w:lang w:val="ro-RO"/>
        </w:rPr>
        <w:t>Dispoziții generale</w:t>
      </w:r>
    </w:p>
    <w:p w:rsidR="004C6277" w:rsidRPr="009D3144" w:rsidRDefault="00976DDE">
      <w:pPr>
        <w:numPr>
          <w:ilvl w:val="0"/>
          <w:numId w:val="4"/>
        </w:numPr>
        <w:tabs>
          <w:tab w:val="left" w:pos="0"/>
          <w:tab w:val="left" w:pos="900"/>
        </w:tabs>
        <w:spacing w:after="40"/>
        <w:ind w:right="99" w:firstLine="539"/>
        <w:jc w:val="both"/>
        <w:rPr>
          <w:lang w:val="en-US"/>
        </w:rPr>
      </w:pPr>
      <w:r>
        <w:rPr>
          <w:sz w:val="26"/>
          <w:szCs w:val="26"/>
          <w:lang w:val="ro-RO"/>
        </w:rPr>
        <w:t xml:space="preserve">Prezentul Regulament stabilește modalitatea privind acordarea ajutorului financiar persoanelor </w:t>
      </w:r>
      <w:r>
        <w:rPr>
          <w:sz w:val="26"/>
          <w:szCs w:val="26"/>
          <w:lang w:val="ro-RO"/>
        </w:rPr>
        <w:t>nevoiașe</w:t>
      </w:r>
      <w:r>
        <w:rPr>
          <w:sz w:val="26"/>
          <w:szCs w:val="26"/>
          <w:lang w:val="ro-RO"/>
        </w:rPr>
        <w:t xml:space="preserve">e din municipiul Chișinău la efectuarea plaților pentru: </w:t>
      </w:r>
    </w:p>
    <w:p w:rsidR="004C6277" w:rsidRPr="009D3144" w:rsidRDefault="00976DDE">
      <w:pPr>
        <w:numPr>
          <w:ilvl w:val="0"/>
          <w:numId w:val="5"/>
        </w:numPr>
        <w:tabs>
          <w:tab w:val="clear" w:pos="693"/>
          <w:tab w:val="left" w:pos="0"/>
          <w:tab w:val="left" w:pos="900"/>
        </w:tabs>
        <w:ind w:left="900" w:right="99" w:hanging="360"/>
        <w:jc w:val="both"/>
        <w:rPr>
          <w:lang w:val="fr-FR"/>
        </w:rPr>
      </w:pPr>
      <w:r>
        <w:rPr>
          <w:sz w:val="26"/>
          <w:szCs w:val="26"/>
          <w:lang w:val="ro-RO"/>
        </w:rPr>
        <w:t>alimentarea cu energie termică (pentru încălzirea apei și a locuințelor);</w:t>
      </w:r>
    </w:p>
    <w:p w:rsidR="004C6277" w:rsidRPr="009D3144" w:rsidRDefault="00976DDE">
      <w:pPr>
        <w:numPr>
          <w:ilvl w:val="0"/>
          <w:numId w:val="5"/>
        </w:numPr>
        <w:tabs>
          <w:tab w:val="clear" w:pos="693"/>
          <w:tab w:val="left" w:pos="0"/>
          <w:tab w:val="left" w:pos="900"/>
        </w:tabs>
        <w:ind w:right="-81"/>
        <w:jc w:val="both"/>
        <w:rPr>
          <w:lang w:val="fr-FR"/>
        </w:rPr>
      </w:pPr>
      <w:r>
        <w:rPr>
          <w:sz w:val="26"/>
          <w:szCs w:val="26"/>
          <w:lang w:val="ro-RO"/>
        </w:rPr>
        <w:t>r</w:t>
      </w:r>
      <w:r>
        <w:rPr>
          <w:sz w:val="26"/>
          <w:szCs w:val="26"/>
          <w:lang w:val="ro-RO"/>
        </w:rPr>
        <w:t>esursele energetice (gaze naturale, lemne și cărbune, energie electrică);</w:t>
      </w:r>
    </w:p>
    <w:p w:rsidR="004C6277" w:rsidRPr="009D3144" w:rsidRDefault="00976DDE">
      <w:pPr>
        <w:numPr>
          <w:ilvl w:val="0"/>
          <w:numId w:val="5"/>
        </w:numPr>
        <w:tabs>
          <w:tab w:val="clear" w:pos="693"/>
          <w:tab w:val="left" w:pos="0"/>
          <w:tab w:val="left" w:pos="900"/>
        </w:tabs>
        <w:ind w:right="99"/>
        <w:jc w:val="both"/>
        <w:rPr>
          <w:lang w:val="fr-FR"/>
        </w:rPr>
      </w:pPr>
      <w:r>
        <w:rPr>
          <w:sz w:val="26"/>
          <w:szCs w:val="26"/>
          <w:lang w:val="ro-RO"/>
        </w:rPr>
        <w:t>alimentarea cu apă și canalizare (cota-parte);</w:t>
      </w:r>
    </w:p>
    <w:p w:rsidR="004C6277" w:rsidRDefault="00976DDE">
      <w:pPr>
        <w:numPr>
          <w:ilvl w:val="0"/>
          <w:numId w:val="5"/>
        </w:numPr>
        <w:tabs>
          <w:tab w:val="clear" w:pos="693"/>
          <w:tab w:val="left" w:pos="0"/>
          <w:tab w:val="left" w:pos="900"/>
        </w:tabs>
        <w:spacing w:after="80"/>
        <w:ind w:left="896" w:right="96" w:hanging="357"/>
        <w:jc w:val="both"/>
      </w:pPr>
      <w:r>
        <w:rPr>
          <w:sz w:val="26"/>
          <w:szCs w:val="26"/>
          <w:lang w:val="ro-RO"/>
        </w:rPr>
        <w:t xml:space="preserve">diferența în urma majorării tarifului pentru transportarea deșeurilor menajere  solide; </w:t>
      </w:r>
    </w:p>
    <w:p w:rsidR="004C6277" w:rsidRDefault="00976DDE">
      <w:pPr>
        <w:numPr>
          <w:ilvl w:val="0"/>
          <w:numId w:val="5"/>
        </w:numPr>
        <w:tabs>
          <w:tab w:val="clear" w:pos="693"/>
          <w:tab w:val="left" w:pos="0"/>
          <w:tab w:val="left" w:pos="900"/>
        </w:tabs>
        <w:spacing w:after="80"/>
        <w:ind w:left="896" w:right="96" w:hanging="357"/>
        <w:jc w:val="both"/>
      </w:pPr>
      <w:r>
        <w:rPr>
          <w:sz w:val="26"/>
          <w:szCs w:val="26"/>
          <w:lang w:val="ro-RO"/>
        </w:rPr>
        <w:t xml:space="preserve">alimentarea cu energie electrică folosită </w:t>
      </w:r>
      <w:r>
        <w:rPr>
          <w:sz w:val="26"/>
          <w:szCs w:val="26"/>
          <w:lang w:val="ro-RO"/>
        </w:rPr>
        <w:t>pentru funcționarea plitelor electrice, instalate în locuințe conform proiectelor inițiale a blocurilor locative.</w:t>
      </w:r>
    </w:p>
    <w:p w:rsidR="004C6277" w:rsidRPr="009D3144" w:rsidRDefault="00976DDE">
      <w:pPr>
        <w:numPr>
          <w:ilvl w:val="0"/>
          <w:numId w:val="4"/>
        </w:numPr>
        <w:tabs>
          <w:tab w:val="left" w:pos="0"/>
          <w:tab w:val="left" w:pos="900"/>
        </w:tabs>
        <w:spacing w:after="120"/>
        <w:ind w:right="99" w:firstLine="540"/>
        <w:jc w:val="both"/>
        <w:rPr>
          <w:lang w:val="en-US"/>
        </w:rPr>
      </w:pPr>
      <w:r>
        <w:rPr>
          <w:sz w:val="26"/>
          <w:szCs w:val="26"/>
          <w:lang w:val="ro-RO"/>
        </w:rPr>
        <w:t xml:space="preserve">Prezentul Regulament definește următoarele noțiuni: </w:t>
      </w:r>
    </w:p>
    <w:p w:rsidR="004C6277" w:rsidRPr="009D3144" w:rsidRDefault="00976DDE">
      <w:pPr>
        <w:numPr>
          <w:ilvl w:val="0"/>
          <w:numId w:val="3"/>
        </w:numPr>
        <w:tabs>
          <w:tab w:val="left" w:pos="0"/>
          <w:tab w:val="left" w:pos="900"/>
        </w:tabs>
        <w:ind w:left="0" w:right="99" w:firstLine="540"/>
        <w:jc w:val="both"/>
        <w:rPr>
          <w:lang w:val="en-US"/>
        </w:rPr>
      </w:pPr>
      <w:r>
        <w:rPr>
          <w:b/>
          <w:bCs/>
          <w:i/>
          <w:iCs/>
          <w:sz w:val="26"/>
          <w:szCs w:val="26"/>
          <w:lang w:val="ro-RO"/>
        </w:rPr>
        <w:t xml:space="preserve">ajutorul financiar </w:t>
      </w:r>
      <w:r>
        <w:rPr>
          <w:sz w:val="26"/>
          <w:szCs w:val="26"/>
          <w:lang w:val="ro-RO"/>
        </w:rPr>
        <w:t xml:space="preserve">- ajutor bănesc nerambursabil, acordat de autoritatea publică locală  </w:t>
      </w:r>
      <w:r>
        <w:rPr>
          <w:sz w:val="26"/>
          <w:szCs w:val="26"/>
          <w:lang w:val="ro-RO"/>
        </w:rPr>
        <w:t xml:space="preserve">persoanelor (familiilor) </w:t>
      </w:r>
      <w:r>
        <w:rPr>
          <w:sz w:val="26"/>
          <w:szCs w:val="26"/>
          <w:lang w:val="ro-RO"/>
        </w:rPr>
        <w:t>nevoiașe</w:t>
      </w:r>
      <w:r>
        <w:rPr>
          <w:sz w:val="26"/>
          <w:szCs w:val="26"/>
          <w:lang w:val="ro-RO"/>
        </w:rPr>
        <w:t xml:space="preserve"> din municipiul Chișinău la efectuarea plăților pentru serviciile comunale și resursele energetice;</w:t>
      </w:r>
    </w:p>
    <w:p w:rsidR="004C6277" w:rsidRPr="009D3144" w:rsidRDefault="00976DDE">
      <w:pPr>
        <w:numPr>
          <w:ilvl w:val="0"/>
          <w:numId w:val="3"/>
        </w:numPr>
        <w:tabs>
          <w:tab w:val="left" w:pos="0"/>
          <w:tab w:val="left" w:pos="900"/>
        </w:tabs>
        <w:ind w:left="0" w:right="99" w:firstLine="540"/>
        <w:jc w:val="both"/>
        <w:rPr>
          <w:lang w:val="en-US"/>
        </w:rPr>
      </w:pPr>
      <w:r>
        <w:rPr>
          <w:b/>
          <w:bCs/>
          <w:i/>
          <w:iCs/>
          <w:sz w:val="26"/>
          <w:szCs w:val="26"/>
          <w:lang w:val="ro-RO"/>
        </w:rPr>
        <w:t>persoană (familie) nevoiașă</w:t>
      </w:r>
      <w:r>
        <w:rPr>
          <w:sz w:val="26"/>
          <w:szCs w:val="26"/>
          <w:lang w:val="ro-RO"/>
        </w:rPr>
        <w:t xml:space="preserve"> – persoană (familie) social mente vulnerabilă, aflată în situații care împiedică activitatea no</w:t>
      </w:r>
      <w:r>
        <w:rPr>
          <w:sz w:val="26"/>
          <w:szCs w:val="26"/>
          <w:lang w:val="ro-RO"/>
        </w:rPr>
        <w:t>rmală a acesteia din punct de vedere economic, educativ, social etc.;</w:t>
      </w:r>
    </w:p>
    <w:p w:rsidR="004C6277" w:rsidRDefault="00976DDE">
      <w:pPr>
        <w:pStyle w:val="Corptext"/>
        <w:numPr>
          <w:ilvl w:val="0"/>
          <w:numId w:val="3"/>
        </w:numPr>
        <w:tabs>
          <w:tab w:val="left" w:pos="0"/>
          <w:tab w:val="left" w:pos="900"/>
        </w:tabs>
        <w:spacing w:after="40"/>
        <w:ind w:left="0" w:right="99" w:firstLine="540"/>
      </w:pPr>
      <w:r>
        <w:rPr>
          <w:b/>
          <w:bCs/>
          <w:i/>
          <w:iCs/>
          <w:sz w:val="26"/>
          <w:szCs w:val="26"/>
        </w:rPr>
        <w:t xml:space="preserve">beneficiar de ajutor financiar </w:t>
      </w:r>
      <w:r>
        <w:rPr>
          <w:sz w:val="26"/>
          <w:szCs w:val="26"/>
        </w:rPr>
        <w:t>- persoană (familie) nevoiașă cu loc permanent de trai în municipiul Chișinău, al cărei venit global mediu lunar pentru persoană nu depășește cuantumul ven</w:t>
      </w:r>
      <w:r>
        <w:rPr>
          <w:sz w:val="26"/>
          <w:szCs w:val="26"/>
        </w:rPr>
        <w:t>itului global stabilit de către Consiliul municipal Chișinău;</w:t>
      </w:r>
    </w:p>
    <w:p w:rsidR="004C6277" w:rsidRDefault="00976DDE">
      <w:pPr>
        <w:pStyle w:val="Corptext"/>
        <w:numPr>
          <w:ilvl w:val="0"/>
          <w:numId w:val="3"/>
        </w:numPr>
        <w:tabs>
          <w:tab w:val="left" w:pos="0"/>
          <w:tab w:val="left" w:pos="900"/>
        </w:tabs>
        <w:spacing w:after="40"/>
        <w:ind w:left="0" w:right="99" w:firstLine="540"/>
      </w:pPr>
      <w:r>
        <w:rPr>
          <w:b/>
          <w:i/>
          <w:sz w:val="26"/>
          <w:szCs w:val="26"/>
        </w:rPr>
        <w:t>solicitant</w:t>
      </w:r>
      <w:r>
        <w:rPr>
          <w:bCs/>
          <w:iCs/>
          <w:sz w:val="26"/>
          <w:szCs w:val="26"/>
        </w:rPr>
        <w:t xml:space="preserve"> -</w:t>
      </w:r>
      <w:r>
        <w:rPr>
          <w:sz w:val="26"/>
          <w:szCs w:val="26"/>
        </w:rPr>
        <w:t xml:space="preserve"> unul dintre membrii familiei </w:t>
      </w:r>
      <w:r>
        <w:rPr>
          <w:sz w:val="26"/>
          <w:szCs w:val="26"/>
        </w:rPr>
        <w:t>nevoiașe</w:t>
      </w:r>
      <w:r>
        <w:rPr>
          <w:sz w:val="26"/>
          <w:szCs w:val="26"/>
        </w:rPr>
        <w:t xml:space="preserve">, cu loc permanent de trai în municipiul Chișinău, care depune cererea privind acordarea ajutorului financiar persoanei sau familiei la </w:t>
      </w:r>
      <w:r>
        <w:rPr>
          <w:sz w:val="26"/>
          <w:szCs w:val="26"/>
        </w:rPr>
        <w:t>efectuarea plaților pentru serviciile comunale și resursele energetice;</w:t>
      </w:r>
    </w:p>
    <w:p w:rsidR="004C6277" w:rsidRPr="009D3144" w:rsidRDefault="00976DDE">
      <w:pPr>
        <w:numPr>
          <w:ilvl w:val="0"/>
          <w:numId w:val="3"/>
        </w:numPr>
        <w:tabs>
          <w:tab w:val="left" w:pos="0"/>
          <w:tab w:val="left" w:pos="900"/>
        </w:tabs>
        <w:ind w:left="0" w:right="99" w:firstLine="540"/>
        <w:jc w:val="both"/>
        <w:rPr>
          <w:lang w:val="ro-RO"/>
        </w:rPr>
      </w:pPr>
      <w:r>
        <w:rPr>
          <w:b/>
          <w:bCs/>
          <w:i/>
          <w:iCs/>
          <w:sz w:val="26"/>
          <w:szCs w:val="26"/>
          <w:lang w:val="ro-RO"/>
        </w:rPr>
        <w:t>venitul global al unei persoane (familii)</w:t>
      </w:r>
      <w:r>
        <w:rPr>
          <w:sz w:val="26"/>
          <w:szCs w:val="26"/>
          <w:lang w:val="ro-RO"/>
        </w:rPr>
        <w:t xml:space="preserve"> - suma mijloacelor obținute sub formă bănească, alte tipuri de venituri, inclusiv din proprietate;</w:t>
      </w:r>
    </w:p>
    <w:p w:rsidR="004C6277" w:rsidRPr="009D3144" w:rsidRDefault="00976DDE">
      <w:pPr>
        <w:numPr>
          <w:ilvl w:val="0"/>
          <w:numId w:val="3"/>
        </w:numPr>
        <w:tabs>
          <w:tab w:val="left" w:pos="0"/>
          <w:tab w:val="left" w:pos="900"/>
        </w:tabs>
        <w:ind w:left="0" w:right="99" w:firstLine="540"/>
        <w:jc w:val="both"/>
        <w:rPr>
          <w:lang w:val="fr-FR"/>
        </w:rPr>
      </w:pPr>
      <w:bookmarkStart w:id="1" w:name="__DdeLink__3189_1902356916"/>
      <w:r>
        <w:rPr>
          <w:b/>
          <w:bCs/>
          <w:i/>
          <w:iCs/>
          <w:sz w:val="26"/>
          <w:szCs w:val="26"/>
          <w:lang w:val="ro-RO"/>
        </w:rPr>
        <w:t>familie</w:t>
      </w:r>
      <w:r>
        <w:rPr>
          <w:sz w:val="26"/>
          <w:szCs w:val="26"/>
          <w:lang w:val="ro-RO"/>
        </w:rPr>
        <w:t xml:space="preserve"> </w:t>
      </w:r>
      <w:bookmarkEnd w:id="1"/>
      <w:r>
        <w:rPr>
          <w:sz w:val="26"/>
          <w:szCs w:val="26"/>
          <w:lang w:val="ro-RO"/>
        </w:rPr>
        <w:t>- totalitatea persoanelor care locu</w:t>
      </w:r>
      <w:r>
        <w:rPr>
          <w:sz w:val="26"/>
          <w:szCs w:val="26"/>
          <w:lang w:val="ro-RO"/>
        </w:rPr>
        <w:t>iesc în comun, indiferent de gradul de rudenie,  au o gospodărie comună, dispun de un  buget și un cont unic;</w:t>
      </w:r>
    </w:p>
    <w:p w:rsidR="004C6277" w:rsidRPr="009D3144" w:rsidRDefault="00976DDE">
      <w:pPr>
        <w:numPr>
          <w:ilvl w:val="0"/>
          <w:numId w:val="3"/>
        </w:numPr>
        <w:tabs>
          <w:tab w:val="left" w:pos="0"/>
          <w:tab w:val="left" w:pos="851"/>
        </w:tabs>
        <w:ind w:left="0" w:right="99" w:firstLine="567"/>
        <w:jc w:val="both"/>
        <w:rPr>
          <w:lang w:val="fr-FR"/>
        </w:rPr>
      </w:pPr>
      <w:r>
        <w:rPr>
          <w:b/>
          <w:i/>
          <w:sz w:val="26"/>
          <w:szCs w:val="26"/>
          <w:lang w:val="ro-RO"/>
        </w:rPr>
        <w:t>familie tânără</w:t>
      </w:r>
      <w:r>
        <w:rPr>
          <w:sz w:val="26"/>
          <w:szCs w:val="26"/>
          <w:lang w:val="ro-RO"/>
        </w:rPr>
        <w:t xml:space="preserve"> - cuplu, format prin căsătorie, în care unul dintre soți nu a atins vârsta de 35 de ani, sau familie cu copii, formată dintr-un sin</w:t>
      </w:r>
      <w:r>
        <w:rPr>
          <w:sz w:val="26"/>
          <w:szCs w:val="26"/>
          <w:lang w:val="ro-RO"/>
        </w:rPr>
        <w:t>gur părinte de până la 35 ani, conform Legii Republicii Moldova nr. 215 din 29.07.2016;</w:t>
      </w:r>
    </w:p>
    <w:p w:rsidR="004C6277" w:rsidRPr="009D3144" w:rsidRDefault="00976DDE">
      <w:pPr>
        <w:numPr>
          <w:ilvl w:val="0"/>
          <w:numId w:val="3"/>
        </w:numPr>
        <w:tabs>
          <w:tab w:val="left" w:pos="0"/>
          <w:tab w:val="left" w:pos="900"/>
        </w:tabs>
        <w:ind w:left="0" w:right="99" w:firstLine="540"/>
        <w:jc w:val="both"/>
        <w:rPr>
          <w:lang w:val="fr-FR"/>
        </w:rPr>
      </w:pPr>
      <w:r>
        <w:rPr>
          <w:b/>
          <w:bCs/>
          <w:i/>
          <w:iCs/>
          <w:sz w:val="26"/>
          <w:szCs w:val="26"/>
          <w:lang w:val="ro-RO"/>
        </w:rPr>
        <w:t>copil</w:t>
      </w:r>
      <w:r>
        <w:rPr>
          <w:sz w:val="26"/>
          <w:szCs w:val="26"/>
          <w:lang w:val="ro-RO"/>
        </w:rPr>
        <w:t xml:space="preserve"> - orice persoană cu vârsta de până la 18 ani, iar în cazul în care aceasta își continuă studiile în instituțiile de învățământ (liceal, profesional) la cursurile </w:t>
      </w:r>
      <w:r>
        <w:rPr>
          <w:sz w:val="26"/>
          <w:szCs w:val="26"/>
          <w:lang w:val="ro-RO"/>
        </w:rPr>
        <w:t>de zi - până la absolvirea instituției respective;</w:t>
      </w:r>
    </w:p>
    <w:p w:rsidR="004C6277" w:rsidRDefault="00976DDE">
      <w:pPr>
        <w:numPr>
          <w:ilvl w:val="1"/>
          <w:numId w:val="3"/>
        </w:numPr>
        <w:tabs>
          <w:tab w:val="left" w:pos="0"/>
          <w:tab w:val="left" w:pos="900"/>
        </w:tabs>
        <w:ind w:left="0" w:right="99" w:firstLine="540"/>
        <w:jc w:val="both"/>
        <w:rPr>
          <w:sz w:val="26"/>
          <w:szCs w:val="26"/>
          <w:lang w:val="ro-RO"/>
        </w:rPr>
      </w:pPr>
      <w:r>
        <w:rPr>
          <w:b/>
          <w:bCs/>
          <w:i/>
          <w:iCs/>
          <w:sz w:val="26"/>
          <w:szCs w:val="26"/>
          <w:lang w:val="ro-RO"/>
        </w:rPr>
        <w:t xml:space="preserve">sezonul rece – </w:t>
      </w:r>
      <w:r>
        <w:rPr>
          <w:sz w:val="26"/>
          <w:szCs w:val="26"/>
          <w:lang w:val="ro-RO"/>
        </w:rPr>
        <w:t>perioada rece a anului, de obicei de la 01 noiembrie până la 31 martie, sau se determină prin dispoziția Primarului general în dependență de condițiile climaterice;</w:t>
      </w:r>
    </w:p>
    <w:p w:rsidR="004C6277" w:rsidRPr="009D3144" w:rsidRDefault="00976DDE">
      <w:pPr>
        <w:numPr>
          <w:ilvl w:val="0"/>
          <w:numId w:val="3"/>
        </w:numPr>
        <w:tabs>
          <w:tab w:val="left" w:pos="0"/>
          <w:tab w:val="left" w:pos="900"/>
        </w:tabs>
        <w:ind w:left="0" w:right="99" w:firstLine="540"/>
        <w:jc w:val="both"/>
        <w:rPr>
          <w:lang w:val="fr-FR"/>
        </w:rPr>
      </w:pPr>
      <w:r>
        <w:rPr>
          <w:b/>
          <w:bCs/>
          <w:i/>
          <w:iCs/>
          <w:sz w:val="26"/>
          <w:szCs w:val="26"/>
          <w:lang w:val="ro-RO"/>
        </w:rPr>
        <w:lastRenderedPageBreak/>
        <w:t xml:space="preserve">alimentarea cu energie </w:t>
      </w:r>
      <w:r>
        <w:rPr>
          <w:b/>
          <w:bCs/>
          <w:i/>
          <w:iCs/>
          <w:sz w:val="26"/>
          <w:szCs w:val="26"/>
          <w:lang w:val="ro-RO"/>
        </w:rPr>
        <w:t>termică</w:t>
      </w:r>
      <w:r>
        <w:rPr>
          <w:sz w:val="26"/>
          <w:szCs w:val="26"/>
          <w:lang w:val="ro-RO"/>
        </w:rPr>
        <w:t xml:space="preserve"> - activități de distribuire a energiei termice pentru încălzirea apei și a locuințelor;</w:t>
      </w:r>
    </w:p>
    <w:p w:rsidR="004C6277" w:rsidRPr="009D3144" w:rsidRDefault="00976DDE">
      <w:pPr>
        <w:numPr>
          <w:ilvl w:val="0"/>
          <w:numId w:val="3"/>
        </w:numPr>
        <w:tabs>
          <w:tab w:val="left" w:pos="0"/>
          <w:tab w:val="left" w:pos="900"/>
        </w:tabs>
        <w:ind w:left="0" w:right="99" w:firstLine="540"/>
        <w:jc w:val="both"/>
        <w:rPr>
          <w:lang w:val="fr-FR"/>
        </w:rPr>
      </w:pPr>
      <w:r>
        <w:rPr>
          <w:sz w:val="26"/>
          <w:szCs w:val="26"/>
          <w:lang w:val="ro-RO"/>
        </w:rPr>
        <w:t xml:space="preserve"> </w:t>
      </w:r>
      <w:r>
        <w:rPr>
          <w:b/>
          <w:bCs/>
          <w:i/>
          <w:iCs/>
          <w:sz w:val="26"/>
          <w:szCs w:val="26"/>
          <w:lang w:val="ro-RO"/>
        </w:rPr>
        <w:t xml:space="preserve">resurse energetice </w:t>
      </w:r>
      <w:r>
        <w:rPr>
          <w:sz w:val="26"/>
          <w:szCs w:val="26"/>
          <w:lang w:val="ro-RO"/>
        </w:rPr>
        <w:t xml:space="preserve">- energie electrică, gaze naturale, lemne și cărbune, folosite la încălzirea autonomă a locuințelor și pentru încălzirea apei; </w:t>
      </w:r>
      <w:r>
        <w:rPr>
          <w:b/>
          <w:i/>
          <w:sz w:val="26"/>
          <w:szCs w:val="26"/>
          <w:lang w:val="ro-RO"/>
        </w:rPr>
        <w:t xml:space="preserve"> </w:t>
      </w:r>
    </w:p>
    <w:p w:rsidR="004C6277" w:rsidRPr="009D3144" w:rsidRDefault="00976DDE">
      <w:pPr>
        <w:numPr>
          <w:ilvl w:val="0"/>
          <w:numId w:val="3"/>
        </w:numPr>
        <w:tabs>
          <w:tab w:val="left" w:pos="0"/>
          <w:tab w:val="left" w:pos="900"/>
        </w:tabs>
        <w:ind w:left="0" w:right="99" w:firstLine="540"/>
        <w:jc w:val="both"/>
        <w:rPr>
          <w:lang w:val="fr-FR"/>
        </w:rPr>
      </w:pPr>
      <w:r>
        <w:rPr>
          <w:b/>
          <w:bCs/>
          <w:i/>
          <w:iCs/>
          <w:sz w:val="26"/>
          <w:szCs w:val="26"/>
          <w:lang w:val="ro-RO"/>
        </w:rPr>
        <w:t xml:space="preserve"> alimentare</w:t>
      </w:r>
      <w:r>
        <w:rPr>
          <w:b/>
          <w:bCs/>
          <w:i/>
          <w:iCs/>
          <w:sz w:val="26"/>
          <w:szCs w:val="26"/>
          <w:lang w:val="ro-RO"/>
        </w:rPr>
        <w:t>a cu apă și canalizare (cota-parte)</w:t>
      </w:r>
      <w:r>
        <w:rPr>
          <w:sz w:val="26"/>
          <w:szCs w:val="26"/>
          <w:lang w:val="ro-RO"/>
        </w:rPr>
        <w:t xml:space="preserve"> - volumul de apă suplimentar calculat (cota-parte) în urma distribuirii pe apartamente a </w:t>
      </w:r>
      <w:r>
        <w:rPr>
          <w:bCs/>
          <w:sz w:val="26"/>
          <w:szCs w:val="26"/>
          <w:lang w:val="ro-RO"/>
        </w:rPr>
        <w:t xml:space="preserve"> diferenței  volumului de apă </w:t>
      </w:r>
      <w:r>
        <w:rPr>
          <w:sz w:val="26"/>
          <w:szCs w:val="26"/>
          <w:lang w:val="ro-RO"/>
        </w:rPr>
        <w:t>înregistrat conform contorului comun de la branșamentul blocului locativ și volumului de apă înregist</w:t>
      </w:r>
      <w:r>
        <w:rPr>
          <w:sz w:val="26"/>
          <w:szCs w:val="26"/>
          <w:lang w:val="ro-RO"/>
        </w:rPr>
        <w:t>rat conform contoarelor instalate în apartamente de către proprietari/chiriași, sau, în lipsa contoarelor, conform normelor de consum;</w:t>
      </w:r>
    </w:p>
    <w:p w:rsidR="004C6277" w:rsidRPr="009D3144" w:rsidRDefault="00976DDE">
      <w:pPr>
        <w:numPr>
          <w:ilvl w:val="0"/>
          <w:numId w:val="3"/>
        </w:numPr>
        <w:tabs>
          <w:tab w:val="left" w:pos="0"/>
          <w:tab w:val="left" w:pos="900"/>
        </w:tabs>
        <w:ind w:left="0" w:right="99" w:firstLine="540"/>
        <w:jc w:val="both"/>
        <w:rPr>
          <w:lang w:val="ro-RO"/>
        </w:rPr>
      </w:pPr>
      <w:r>
        <w:rPr>
          <w:b/>
          <w:bCs/>
          <w:i/>
          <w:iCs/>
          <w:sz w:val="26"/>
          <w:szCs w:val="26"/>
          <w:lang w:val="ro-RO"/>
        </w:rPr>
        <w:t xml:space="preserve"> diferența în urma majorării tarifului pentru transportarea deșeurilor menajere  solide </w:t>
      </w:r>
      <w:r>
        <w:rPr>
          <w:sz w:val="26"/>
          <w:szCs w:val="26"/>
          <w:lang w:val="ro-RO"/>
        </w:rPr>
        <w:t>- suma dintre tariful nou aprobat</w:t>
      </w:r>
      <w:r>
        <w:rPr>
          <w:sz w:val="26"/>
          <w:szCs w:val="26"/>
          <w:lang w:val="ro-RO"/>
        </w:rPr>
        <w:t xml:space="preserve"> conform deciziei CM nr. 6/6  din 04.07.2017 și tariful, care a fost stabilit prin decizia CM nr. 16/10 din 15.12.2004. </w:t>
      </w:r>
    </w:p>
    <w:p w:rsidR="004C6277" w:rsidRPr="009D3144" w:rsidRDefault="00976DDE">
      <w:pPr>
        <w:numPr>
          <w:ilvl w:val="0"/>
          <w:numId w:val="3"/>
        </w:numPr>
        <w:tabs>
          <w:tab w:val="left" w:pos="0"/>
          <w:tab w:val="left" w:pos="900"/>
        </w:tabs>
        <w:ind w:left="0" w:right="99" w:firstLine="540"/>
        <w:jc w:val="both"/>
        <w:rPr>
          <w:lang w:val="ro-RO"/>
        </w:rPr>
      </w:pPr>
      <w:r>
        <w:rPr>
          <w:b/>
          <w:bCs/>
          <w:i/>
          <w:iCs/>
          <w:sz w:val="26"/>
          <w:szCs w:val="26"/>
          <w:lang w:val="ro-RO"/>
        </w:rPr>
        <w:t xml:space="preserve"> pensionar solitar</w:t>
      </w:r>
      <w:r>
        <w:rPr>
          <w:sz w:val="26"/>
          <w:szCs w:val="26"/>
          <w:lang w:val="ro-RO"/>
        </w:rPr>
        <w:t xml:space="preserve"> - persoană căreia i-a fost stabilită pensia pentru limita de vârstă sau pensia de dizabilitate, stabilită conform le</w:t>
      </w:r>
      <w:r>
        <w:rPr>
          <w:sz w:val="26"/>
          <w:szCs w:val="26"/>
          <w:lang w:val="ro-RO"/>
        </w:rPr>
        <w:t>gislației, care locuiește singur  într-o locuință și nu are copii;</w:t>
      </w:r>
    </w:p>
    <w:p w:rsidR="004C6277" w:rsidRPr="009D3144" w:rsidRDefault="00976DDE">
      <w:pPr>
        <w:numPr>
          <w:ilvl w:val="0"/>
          <w:numId w:val="3"/>
        </w:numPr>
        <w:tabs>
          <w:tab w:val="left" w:pos="0"/>
          <w:tab w:val="left" w:pos="900"/>
        </w:tabs>
        <w:ind w:left="0" w:right="99" w:firstLine="540"/>
        <w:jc w:val="both"/>
        <w:rPr>
          <w:lang w:val="ro-RO"/>
        </w:rPr>
      </w:pPr>
      <w:r>
        <w:rPr>
          <w:b/>
          <w:bCs/>
          <w:i/>
          <w:iCs/>
          <w:sz w:val="26"/>
          <w:szCs w:val="26"/>
          <w:lang w:val="ro-RO"/>
        </w:rPr>
        <w:t xml:space="preserve"> autoritate abilitată</w:t>
      </w:r>
      <w:r>
        <w:rPr>
          <w:sz w:val="26"/>
          <w:szCs w:val="26"/>
          <w:lang w:val="ro-RO"/>
        </w:rPr>
        <w:t xml:space="preserve"> - Direcția generală asistenta socială și sănătate a Consiliului municipal Chișinău care reprezintă autoritatea publică locală (prin intermediul direcțiilor teritoriale</w:t>
      </w:r>
      <w:r>
        <w:rPr>
          <w:sz w:val="26"/>
          <w:szCs w:val="26"/>
          <w:lang w:val="ro-RO"/>
        </w:rPr>
        <w:t xml:space="preserve"> de asistenta socială ale sectoarelor), desemnată cu dreptul de a încheia  contracte de oferire de servicii: cu </w:t>
      </w:r>
      <w:r>
        <w:rPr>
          <w:b/>
          <w:bCs/>
          <w:sz w:val="26"/>
          <w:szCs w:val="26"/>
          <w:lang w:val="ro-RO"/>
        </w:rPr>
        <w:t>intermediarul la decontări,</w:t>
      </w:r>
      <w:r>
        <w:rPr>
          <w:sz w:val="26"/>
          <w:szCs w:val="26"/>
          <w:lang w:val="ro-RO"/>
        </w:rPr>
        <w:t xml:space="preserve"> referitor la calcularea </w:t>
      </w:r>
      <w:r>
        <w:rPr>
          <w:bCs/>
          <w:iCs/>
          <w:sz w:val="26"/>
          <w:szCs w:val="26"/>
          <w:lang w:val="ro-RO"/>
        </w:rPr>
        <w:t xml:space="preserve">ajutorului financiar nerambursabil și cu </w:t>
      </w:r>
      <w:r>
        <w:rPr>
          <w:sz w:val="26"/>
          <w:szCs w:val="26"/>
          <w:lang w:val="ro-RO"/>
        </w:rPr>
        <w:t xml:space="preserve"> </w:t>
      </w:r>
      <w:r>
        <w:rPr>
          <w:b/>
          <w:bCs/>
          <w:sz w:val="26"/>
          <w:szCs w:val="26"/>
          <w:lang w:val="ro-RO"/>
        </w:rPr>
        <w:t xml:space="preserve">plătitori de ajutor financiar </w:t>
      </w:r>
      <w:r>
        <w:rPr>
          <w:sz w:val="26"/>
          <w:szCs w:val="26"/>
          <w:lang w:val="ro-RO"/>
        </w:rPr>
        <w:t>pentru efectuarea pl</w:t>
      </w:r>
      <w:r>
        <w:rPr>
          <w:sz w:val="26"/>
          <w:szCs w:val="26"/>
          <w:lang w:val="ro-RO"/>
        </w:rPr>
        <w:t>ăților de ajutor financiar.</w:t>
      </w:r>
    </w:p>
    <w:p w:rsidR="004C6277" w:rsidRPr="009D3144" w:rsidRDefault="00976DDE">
      <w:pPr>
        <w:numPr>
          <w:ilvl w:val="0"/>
          <w:numId w:val="3"/>
        </w:numPr>
        <w:tabs>
          <w:tab w:val="left" w:pos="0"/>
          <w:tab w:val="left" w:pos="900"/>
        </w:tabs>
        <w:ind w:left="0" w:right="99" w:firstLine="540"/>
        <w:jc w:val="both"/>
        <w:rPr>
          <w:lang w:val="ro-RO"/>
        </w:rPr>
      </w:pPr>
      <w:r>
        <w:rPr>
          <w:b/>
          <w:bCs/>
          <w:i/>
          <w:iCs/>
          <w:sz w:val="26"/>
          <w:szCs w:val="26"/>
          <w:lang w:val="ro-RO"/>
        </w:rPr>
        <w:t xml:space="preserve"> intermediar la decontări </w:t>
      </w:r>
      <w:r>
        <w:rPr>
          <w:sz w:val="26"/>
          <w:szCs w:val="26"/>
          <w:lang w:val="ro-RO"/>
        </w:rPr>
        <w:t xml:space="preserve">-  persoană juridică care, în numele autorității publice locale, asigură, în bază de contract,  calcularea ajutorului financiar, precum și întocmirea listelor beneficiarilor de ajutor financiar la </w:t>
      </w:r>
      <w:r>
        <w:rPr>
          <w:sz w:val="26"/>
          <w:szCs w:val="26"/>
          <w:lang w:val="ro-RO"/>
        </w:rPr>
        <w:t>efectuarea plaților pentru serviciile comunale și resursele energetice.</w:t>
      </w:r>
    </w:p>
    <w:p w:rsidR="004C6277" w:rsidRPr="009D3144" w:rsidRDefault="00976DDE">
      <w:pPr>
        <w:numPr>
          <w:ilvl w:val="0"/>
          <w:numId w:val="3"/>
        </w:numPr>
        <w:tabs>
          <w:tab w:val="left" w:pos="0"/>
          <w:tab w:val="left" w:pos="900"/>
        </w:tabs>
        <w:ind w:left="0" w:right="99" w:firstLine="540"/>
        <w:jc w:val="both"/>
        <w:rPr>
          <w:lang w:val="ro-RO"/>
        </w:rPr>
      </w:pPr>
      <w:r>
        <w:rPr>
          <w:b/>
          <w:bCs/>
          <w:sz w:val="26"/>
          <w:szCs w:val="26"/>
          <w:lang w:val="ro-RO"/>
        </w:rPr>
        <w:t xml:space="preserve"> plătitori de ajutor financiar -</w:t>
      </w:r>
      <w:r>
        <w:rPr>
          <w:sz w:val="26"/>
          <w:szCs w:val="26"/>
          <w:lang w:val="ro-RO"/>
        </w:rPr>
        <w:t xml:space="preserve">  instituții financiare (bănci din Republica Moldova, Poșta Moldovei), care în numele autorității publice locale va efectua plata ajutorului financiar </w:t>
      </w:r>
      <w:r>
        <w:rPr>
          <w:b/>
          <w:bCs/>
          <w:sz w:val="26"/>
          <w:szCs w:val="26"/>
          <w:lang w:val="ro-RO"/>
        </w:rPr>
        <w:t>b</w:t>
      </w:r>
      <w:r>
        <w:rPr>
          <w:b/>
          <w:bCs/>
          <w:sz w:val="26"/>
          <w:szCs w:val="26"/>
          <w:lang w:val="ro-RO"/>
        </w:rPr>
        <w:t>eneficiarului de ajutor financiar.</w:t>
      </w:r>
    </w:p>
    <w:p w:rsidR="004C6277" w:rsidRDefault="00976DDE">
      <w:pPr>
        <w:numPr>
          <w:ilvl w:val="0"/>
          <w:numId w:val="4"/>
        </w:numPr>
        <w:tabs>
          <w:tab w:val="left" w:pos="360"/>
          <w:tab w:val="left" w:pos="540"/>
          <w:tab w:val="left" w:pos="900"/>
        </w:tabs>
        <w:ind w:right="99" w:firstLine="540"/>
        <w:jc w:val="both"/>
      </w:pPr>
      <w:r>
        <w:rPr>
          <w:sz w:val="26"/>
          <w:szCs w:val="26"/>
          <w:lang w:val="ro-RO"/>
        </w:rPr>
        <w:t>La calcularea venitului global al familiei se iau</w:t>
      </w:r>
      <w:r>
        <w:rPr>
          <w:color w:val="FF0000"/>
          <w:sz w:val="26"/>
          <w:szCs w:val="26"/>
          <w:lang w:val="ro-RO"/>
        </w:rPr>
        <w:t xml:space="preserve"> </w:t>
      </w:r>
      <w:r>
        <w:rPr>
          <w:sz w:val="26"/>
          <w:szCs w:val="26"/>
          <w:lang w:val="ro-RO"/>
        </w:rPr>
        <w:t>în considerare toate persoanele înregistrate pe adresa solicitantului și cei care locuiesc împreună, fără înregistrare la domiciliu, fapt confirmat de către gestionarul fo</w:t>
      </w:r>
      <w:r>
        <w:rPr>
          <w:sz w:val="26"/>
          <w:szCs w:val="26"/>
          <w:lang w:val="ro-RO"/>
        </w:rPr>
        <w:t xml:space="preserve">ndului locativ sau primăriile orașelor (comunelor) și satelor din componența municipiului Chișinău, după caz de către IP. „Agenția Servicii Publice” (fosta Î.S. CRIS „Registru”). </w:t>
      </w:r>
    </w:p>
    <w:p w:rsidR="004C6277" w:rsidRDefault="00976DDE">
      <w:pPr>
        <w:numPr>
          <w:ilvl w:val="0"/>
          <w:numId w:val="4"/>
        </w:numPr>
        <w:tabs>
          <w:tab w:val="left" w:pos="540"/>
          <w:tab w:val="left" w:pos="900"/>
        </w:tabs>
        <w:ind w:right="99" w:firstLine="540"/>
        <w:jc w:val="both"/>
      </w:pPr>
      <w:r>
        <w:rPr>
          <w:sz w:val="26"/>
          <w:szCs w:val="26"/>
          <w:lang w:val="ro-RO"/>
        </w:rPr>
        <w:t>Solicitantul și ulterior beneficiarul de ajutor financiar la efectuarea plăț</w:t>
      </w:r>
      <w:r>
        <w:rPr>
          <w:sz w:val="26"/>
          <w:szCs w:val="26"/>
          <w:lang w:val="ro-RO"/>
        </w:rPr>
        <w:t>ilor pentru serviciile comunale și resursele energetice poate fi proprietarul locuinței, titularul contractului de închiriere a acestuia, precum și titularul contractului de subînchiriere a locuinței, înregistrat la Inspectoratul Fiscal de Stat din municip</w:t>
      </w:r>
      <w:r>
        <w:rPr>
          <w:sz w:val="26"/>
          <w:szCs w:val="26"/>
          <w:lang w:val="ro-RO"/>
        </w:rPr>
        <w:t>iul Chișinău.</w:t>
      </w:r>
    </w:p>
    <w:p w:rsidR="004C6277" w:rsidRDefault="00976DDE">
      <w:pPr>
        <w:numPr>
          <w:ilvl w:val="0"/>
          <w:numId w:val="4"/>
        </w:numPr>
        <w:tabs>
          <w:tab w:val="left" w:pos="540"/>
          <w:tab w:val="left" w:pos="900"/>
        </w:tabs>
        <w:ind w:right="99" w:firstLine="540"/>
        <w:jc w:val="both"/>
      </w:pPr>
      <w:r>
        <w:rPr>
          <w:sz w:val="26"/>
          <w:szCs w:val="26"/>
          <w:lang w:val="ro-RO"/>
        </w:rPr>
        <w:t>Persoanele care au în proprietate două sau mai multe locuințe pe teritoriul  Republicii Moldova  nu pot beneficia de ajutor financiar la efectuarea plăților pentru serviciile comunale și resursele energetice.</w:t>
      </w:r>
    </w:p>
    <w:p w:rsidR="004C6277" w:rsidRDefault="00976DDE">
      <w:pPr>
        <w:numPr>
          <w:ilvl w:val="0"/>
          <w:numId w:val="4"/>
        </w:numPr>
        <w:tabs>
          <w:tab w:val="left" w:pos="540"/>
          <w:tab w:val="left" w:pos="900"/>
        </w:tabs>
        <w:ind w:right="99" w:firstLine="540"/>
        <w:jc w:val="both"/>
      </w:pPr>
      <w:r>
        <w:rPr>
          <w:sz w:val="26"/>
          <w:szCs w:val="26"/>
          <w:lang w:val="ro-RO"/>
        </w:rPr>
        <w:t>Ajutorul financiar se va determin</w:t>
      </w:r>
      <w:r>
        <w:rPr>
          <w:sz w:val="26"/>
          <w:szCs w:val="26"/>
          <w:lang w:val="ro-RO"/>
        </w:rPr>
        <w:t xml:space="preserve">a pentru fiecare </w:t>
      </w:r>
      <w:r>
        <w:rPr>
          <w:b/>
          <w:bCs/>
          <w:sz w:val="26"/>
          <w:szCs w:val="26"/>
          <w:lang w:val="ro-RO"/>
        </w:rPr>
        <w:t xml:space="preserve"> </w:t>
      </w:r>
      <w:r>
        <w:rPr>
          <w:sz w:val="26"/>
          <w:szCs w:val="26"/>
          <w:lang w:val="ro-RO"/>
        </w:rPr>
        <w:t>beneficiar de ajutor financiar</w:t>
      </w:r>
      <w:r>
        <w:rPr>
          <w:b/>
          <w:bCs/>
          <w:sz w:val="26"/>
          <w:szCs w:val="26"/>
          <w:lang w:val="ro-RO"/>
        </w:rPr>
        <w:t xml:space="preserve"> </w:t>
      </w:r>
      <w:r>
        <w:rPr>
          <w:sz w:val="26"/>
          <w:szCs w:val="26"/>
          <w:lang w:val="ro-RO"/>
        </w:rPr>
        <w:t xml:space="preserve"> individual cu asigurarea echității sociale, cu aplicarea metodei de calcul ce va asigura determinarea sumei ajutorului financiar invers proporțional venitului mediu global. Metoda de calcul prevede utilizar</w:t>
      </w:r>
      <w:r>
        <w:rPr>
          <w:sz w:val="26"/>
          <w:szCs w:val="26"/>
          <w:lang w:val="ro-RO"/>
        </w:rPr>
        <w:t>ea de formule de calcul cu alocarea de valori la parametri</w:t>
      </w:r>
      <w:r w:rsidRPr="009D3144">
        <w:rPr>
          <w:sz w:val="26"/>
          <w:szCs w:val="26"/>
          <w:lang w:val="fr-FR"/>
        </w:rPr>
        <w:t>,</w:t>
      </w:r>
      <w:r>
        <w:rPr>
          <w:sz w:val="26"/>
          <w:szCs w:val="26"/>
          <w:lang w:val="ro-RO"/>
        </w:rPr>
        <w:t xml:space="preserve"> care se determină de către </w:t>
      </w:r>
      <w:r>
        <w:rPr>
          <w:b/>
          <w:bCs/>
          <w:i/>
          <w:iCs/>
          <w:sz w:val="26"/>
          <w:szCs w:val="26"/>
          <w:lang w:val="ro-RO"/>
        </w:rPr>
        <w:t xml:space="preserve">autoritate abilitată  și se aprobă </w:t>
      </w:r>
      <w:r>
        <w:rPr>
          <w:sz w:val="26"/>
          <w:szCs w:val="26"/>
          <w:lang w:val="ro-RO"/>
        </w:rPr>
        <w:t>de Consiliul municipal.</w:t>
      </w:r>
      <w:r>
        <w:rPr>
          <w:sz w:val="26"/>
          <w:szCs w:val="26"/>
          <w:lang w:val="ro-RO"/>
        </w:rPr>
        <w:t xml:space="preserve"> Parametrii: </w:t>
      </w:r>
    </w:p>
    <w:p w:rsidR="004C6277" w:rsidRDefault="00976DDE">
      <w:pPr>
        <w:tabs>
          <w:tab w:val="left" w:pos="540"/>
          <w:tab w:val="left" w:pos="900"/>
        </w:tabs>
        <w:ind w:right="99"/>
        <w:jc w:val="both"/>
      </w:pPr>
      <w:r>
        <w:rPr>
          <w:sz w:val="26"/>
          <w:szCs w:val="26"/>
          <w:lang w:val="ro-RO"/>
        </w:rPr>
        <w:t xml:space="preserve">  a) cuantumul maxim a venitului mediu global lunar per persoană, pentru care se aplică plata aju</w:t>
      </w:r>
      <w:r>
        <w:rPr>
          <w:sz w:val="26"/>
          <w:szCs w:val="26"/>
          <w:lang w:val="ro-RO"/>
        </w:rPr>
        <w:t>torului financiar;</w:t>
      </w:r>
    </w:p>
    <w:p w:rsidR="004C6277" w:rsidRPr="009D3144" w:rsidRDefault="00976DDE">
      <w:pPr>
        <w:tabs>
          <w:tab w:val="left" w:pos="540"/>
          <w:tab w:val="left" w:pos="900"/>
        </w:tabs>
        <w:ind w:right="99"/>
        <w:jc w:val="both"/>
        <w:rPr>
          <w:lang w:val="fr-FR"/>
        </w:rPr>
      </w:pPr>
      <w:r>
        <w:rPr>
          <w:sz w:val="26"/>
          <w:szCs w:val="26"/>
          <w:lang w:val="ro-RO"/>
        </w:rPr>
        <w:lastRenderedPageBreak/>
        <w:t xml:space="preserve">  v) cuantumul sumei maximum a ajutorului financiar pentru valoarea minimă a venitului mediu global lunar</w:t>
      </w:r>
    </w:p>
    <w:p w:rsidR="004C6277" w:rsidRPr="009D3144" w:rsidRDefault="00976DDE">
      <w:pPr>
        <w:tabs>
          <w:tab w:val="left" w:pos="540"/>
          <w:tab w:val="left" w:pos="900"/>
        </w:tabs>
        <w:ind w:right="99"/>
        <w:jc w:val="both"/>
        <w:rPr>
          <w:lang w:val="fr-FR"/>
        </w:rPr>
      </w:pPr>
      <w:r>
        <w:rPr>
          <w:sz w:val="26"/>
          <w:szCs w:val="26"/>
          <w:lang w:val="ro-RO"/>
        </w:rPr>
        <w:t>Acești parametri se aprobă anual înaintea sezonului rece de către Consiliul Municipal Chișinău. Formulele de calcul sau valoarea fi</w:t>
      </w:r>
      <w:r>
        <w:rPr>
          <w:sz w:val="26"/>
          <w:szCs w:val="26"/>
          <w:lang w:val="ro-RO"/>
        </w:rPr>
        <w:t xml:space="preserve">xă a ajutorului financiar pentru diferite servicii sunt stabilite în Anexa 1 la prezentul Regulament. </w:t>
      </w:r>
    </w:p>
    <w:p w:rsidR="004C6277" w:rsidRPr="009D3144" w:rsidRDefault="00976DDE">
      <w:pPr>
        <w:numPr>
          <w:ilvl w:val="0"/>
          <w:numId w:val="4"/>
        </w:numPr>
        <w:tabs>
          <w:tab w:val="left" w:pos="540"/>
          <w:tab w:val="left" w:pos="900"/>
        </w:tabs>
        <w:ind w:right="99" w:firstLine="540"/>
        <w:jc w:val="both"/>
        <w:rPr>
          <w:lang w:val="fr-FR"/>
        </w:rPr>
      </w:pPr>
      <w:r>
        <w:rPr>
          <w:sz w:val="26"/>
          <w:szCs w:val="26"/>
          <w:lang w:val="ro-RO"/>
        </w:rPr>
        <w:t>Ajutorul financiar la efectuarea plăților pentru serviciile comunale și resursele energetice se stabilește  pentru următoarele servicii</w:t>
      </w:r>
      <w:r>
        <w:rPr>
          <w:bCs/>
          <w:sz w:val="26"/>
          <w:szCs w:val="26"/>
          <w:lang w:val="ro-RO"/>
        </w:rPr>
        <w:t xml:space="preserve"> după</w:t>
      </w:r>
      <w:r>
        <w:rPr>
          <w:sz w:val="26"/>
          <w:szCs w:val="26"/>
          <w:lang w:val="ro-RO"/>
        </w:rPr>
        <w:t xml:space="preserve"> cum urmează:</w:t>
      </w:r>
    </w:p>
    <w:p w:rsidR="004C6277" w:rsidRDefault="00976DDE">
      <w:pPr>
        <w:numPr>
          <w:ilvl w:val="1"/>
          <w:numId w:val="4"/>
        </w:numPr>
        <w:tabs>
          <w:tab w:val="left" w:pos="0"/>
          <w:tab w:val="left" w:pos="900"/>
        </w:tabs>
        <w:ind w:left="0" w:right="99" w:firstLine="540"/>
        <w:jc w:val="both"/>
        <w:rPr>
          <w:sz w:val="26"/>
          <w:szCs w:val="26"/>
          <w:lang w:val="ro-RO"/>
        </w:rPr>
      </w:pPr>
      <w:r>
        <w:rPr>
          <w:sz w:val="26"/>
          <w:szCs w:val="26"/>
          <w:lang w:val="ro-RO"/>
        </w:rPr>
        <w:t xml:space="preserve">pentru alimentarea cu energie termică (încălzirea apei și a locuințelor) se acordă </w:t>
      </w:r>
      <w:r>
        <w:rPr>
          <w:b/>
          <w:bCs/>
          <w:i/>
          <w:iCs/>
          <w:sz w:val="26"/>
          <w:szCs w:val="26"/>
          <w:lang w:val="ro-RO"/>
        </w:rPr>
        <w:t xml:space="preserve">pentru </w:t>
      </w:r>
      <w:bookmarkStart w:id="2" w:name="__DdeLink__2891_4294285467"/>
      <w:r>
        <w:rPr>
          <w:b/>
          <w:bCs/>
          <w:i/>
          <w:iCs/>
          <w:sz w:val="26"/>
          <w:szCs w:val="26"/>
          <w:lang w:val="ro-RO"/>
        </w:rPr>
        <w:t>sezonul rece</w:t>
      </w:r>
      <w:bookmarkEnd w:id="2"/>
      <w:r>
        <w:rPr>
          <w:b/>
          <w:bCs/>
          <w:i/>
          <w:iCs/>
          <w:sz w:val="26"/>
          <w:szCs w:val="26"/>
          <w:lang w:val="ro-RO"/>
        </w:rPr>
        <w:t xml:space="preserve"> </w:t>
      </w:r>
    </w:p>
    <w:p w:rsidR="004C6277" w:rsidRPr="009D3144" w:rsidRDefault="00976DDE">
      <w:pPr>
        <w:numPr>
          <w:ilvl w:val="1"/>
          <w:numId w:val="4"/>
        </w:numPr>
        <w:tabs>
          <w:tab w:val="left" w:pos="0"/>
          <w:tab w:val="left" w:pos="900"/>
        </w:tabs>
        <w:ind w:left="0" w:right="99" w:firstLine="540"/>
        <w:jc w:val="both"/>
        <w:rPr>
          <w:lang w:val="fr-FR"/>
        </w:rPr>
      </w:pPr>
      <w:r>
        <w:rPr>
          <w:sz w:val="26"/>
          <w:szCs w:val="26"/>
          <w:lang w:val="ro-RO"/>
        </w:rPr>
        <w:t xml:space="preserve">pentru alimentarea cu gaze naturale folosite la  încălzirea autonomă și producerea apei calde se acordă </w:t>
      </w:r>
      <w:r>
        <w:rPr>
          <w:b/>
          <w:bCs/>
          <w:i/>
          <w:iCs/>
          <w:sz w:val="26"/>
          <w:szCs w:val="26"/>
          <w:lang w:val="ro-RO"/>
        </w:rPr>
        <w:t xml:space="preserve">pentru sezonul rece </w:t>
      </w:r>
      <w:r>
        <w:rPr>
          <w:sz w:val="26"/>
          <w:szCs w:val="26"/>
          <w:lang w:val="ro-RO"/>
        </w:rPr>
        <w:t>;</w:t>
      </w:r>
    </w:p>
    <w:p w:rsidR="004C6277" w:rsidRPr="009D3144" w:rsidRDefault="00976DDE">
      <w:pPr>
        <w:numPr>
          <w:ilvl w:val="1"/>
          <w:numId w:val="4"/>
        </w:numPr>
        <w:tabs>
          <w:tab w:val="left" w:pos="0"/>
          <w:tab w:val="left" w:pos="900"/>
        </w:tabs>
        <w:ind w:left="0" w:right="99" w:firstLine="540"/>
        <w:jc w:val="both"/>
        <w:rPr>
          <w:lang w:val="fr-FR"/>
        </w:rPr>
      </w:pPr>
      <w:r>
        <w:rPr>
          <w:sz w:val="26"/>
          <w:szCs w:val="26"/>
          <w:lang w:val="ro-RO"/>
        </w:rPr>
        <w:t>pentru alimentarea cu ene</w:t>
      </w:r>
      <w:r>
        <w:rPr>
          <w:sz w:val="26"/>
          <w:szCs w:val="26"/>
          <w:lang w:val="ro-RO"/>
        </w:rPr>
        <w:t xml:space="preserve">rgie electrică folosită la încălzirea autonomă a locuințelor și încălzirea apei se acordă </w:t>
      </w:r>
      <w:r>
        <w:rPr>
          <w:b/>
          <w:bCs/>
          <w:sz w:val="26"/>
          <w:szCs w:val="26"/>
          <w:lang w:val="ro-RO"/>
        </w:rPr>
        <w:t>pentru sezonul rece</w:t>
      </w:r>
      <w:r>
        <w:rPr>
          <w:sz w:val="26"/>
          <w:szCs w:val="26"/>
          <w:lang w:val="ro-RO"/>
        </w:rPr>
        <w:t>, ;</w:t>
      </w:r>
    </w:p>
    <w:p w:rsidR="004C6277" w:rsidRPr="009D3144" w:rsidRDefault="00976DDE">
      <w:pPr>
        <w:numPr>
          <w:ilvl w:val="1"/>
          <w:numId w:val="4"/>
        </w:numPr>
        <w:tabs>
          <w:tab w:val="left" w:pos="0"/>
          <w:tab w:val="left" w:pos="900"/>
        </w:tabs>
        <w:ind w:left="0" w:right="99" w:firstLine="540"/>
        <w:jc w:val="both"/>
        <w:rPr>
          <w:lang w:val="fr-FR"/>
        </w:rPr>
      </w:pPr>
      <w:r>
        <w:rPr>
          <w:sz w:val="26"/>
          <w:szCs w:val="26"/>
          <w:lang w:val="ro-RO"/>
        </w:rPr>
        <w:t xml:space="preserve">pentru procurarea lemnelor și cărbunilor folosite la încălzirea locuințelor se acordă </w:t>
      </w:r>
      <w:r>
        <w:rPr>
          <w:b/>
          <w:bCs/>
          <w:sz w:val="26"/>
          <w:szCs w:val="26"/>
          <w:lang w:val="ro-RO"/>
        </w:rPr>
        <w:t>pentru sezonul rece;</w:t>
      </w:r>
    </w:p>
    <w:p w:rsidR="004C6277" w:rsidRPr="009D3144" w:rsidRDefault="00976DDE">
      <w:pPr>
        <w:numPr>
          <w:ilvl w:val="1"/>
          <w:numId w:val="4"/>
        </w:numPr>
        <w:tabs>
          <w:tab w:val="left" w:pos="0"/>
          <w:tab w:val="left" w:pos="900"/>
        </w:tabs>
        <w:ind w:left="0" w:right="99" w:firstLine="540"/>
        <w:jc w:val="both"/>
        <w:rPr>
          <w:lang w:val="fr-FR"/>
        </w:rPr>
      </w:pPr>
      <w:r>
        <w:rPr>
          <w:sz w:val="26"/>
          <w:szCs w:val="26"/>
          <w:lang w:val="ro-RO"/>
        </w:rPr>
        <w:t>pentru alimentarea cu apă și canaliz</w:t>
      </w:r>
      <w:r>
        <w:rPr>
          <w:sz w:val="26"/>
          <w:szCs w:val="26"/>
          <w:lang w:val="ro-RO"/>
        </w:rPr>
        <w:t xml:space="preserve">are (cota-parte) se acordă </w:t>
      </w:r>
      <w:r>
        <w:rPr>
          <w:b/>
          <w:bCs/>
          <w:i/>
          <w:iCs/>
          <w:sz w:val="26"/>
          <w:szCs w:val="26"/>
          <w:lang w:val="ro-RO"/>
        </w:rPr>
        <w:t>pe parcursul întregului an</w:t>
      </w:r>
      <w:r>
        <w:rPr>
          <w:sz w:val="26"/>
          <w:szCs w:val="26"/>
          <w:lang w:val="ro-RO"/>
        </w:rPr>
        <w:t xml:space="preserve"> (de la data de 01 noiembrie a anului curent până la data 01 noiembrie a anului următor);</w:t>
      </w:r>
    </w:p>
    <w:p w:rsidR="004C6277" w:rsidRPr="009D3144" w:rsidRDefault="00976DDE">
      <w:pPr>
        <w:numPr>
          <w:ilvl w:val="1"/>
          <w:numId w:val="4"/>
        </w:numPr>
        <w:tabs>
          <w:tab w:val="left" w:pos="0"/>
          <w:tab w:val="left" w:pos="540"/>
          <w:tab w:val="left" w:pos="900"/>
        </w:tabs>
        <w:ind w:left="0" w:right="99" w:firstLine="540"/>
        <w:jc w:val="both"/>
        <w:rPr>
          <w:lang w:val="fr-FR"/>
        </w:rPr>
      </w:pPr>
      <w:r>
        <w:rPr>
          <w:sz w:val="26"/>
          <w:szCs w:val="26"/>
          <w:lang w:val="ro-RO"/>
        </w:rPr>
        <w:t>pentru achitarea diferenței în urma majorării tarifului pentru transportarea deșeurilor menajere solide se acordă</w:t>
      </w:r>
      <w:r>
        <w:rPr>
          <w:sz w:val="26"/>
          <w:szCs w:val="26"/>
          <w:lang w:val="ro-RO"/>
        </w:rPr>
        <w:t xml:space="preserve"> </w:t>
      </w:r>
      <w:r>
        <w:rPr>
          <w:b/>
          <w:bCs/>
          <w:i/>
          <w:iCs/>
          <w:sz w:val="26"/>
          <w:szCs w:val="26"/>
          <w:lang w:val="ro-RO"/>
        </w:rPr>
        <w:t>pe parcursul întregului an</w:t>
      </w:r>
      <w:r>
        <w:rPr>
          <w:sz w:val="26"/>
          <w:szCs w:val="26"/>
          <w:lang w:val="ro-RO"/>
        </w:rPr>
        <w:t xml:space="preserve"> (de la data de                  01 noiembrie a anului curent până la data de 01 noiembrie a anului următor).</w:t>
      </w:r>
    </w:p>
    <w:p w:rsidR="004C6277" w:rsidRPr="009D3144" w:rsidRDefault="00976DDE">
      <w:pPr>
        <w:numPr>
          <w:ilvl w:val="1"/>
          <w:numId w:val="4"/>
        </w:numPr>
        <w:tabs>
          <w:tab w:val="left" w:pos="0"/>
          <w:tab w:val="left" w:pos="540"/>
          <w:tab w:val="left" w:pos="900"/>
        </w:tabs>
        <w:ind w:left="0" w:right="99" w:firstLine="540"/>
        <w:jc w:val="both"/>
        <w:rPr>
          <w:lang w:val="fr-FR"/>
        </w:rPr>
      </w:pPr>
      <w:r>
        <w:rPr>
          <w:sz w:val="26"/>
          <w:szCs w:val="26"/>
          <w:lang w:val="ro-RO"/>
        </w:rPr>
        <w:t>pentru energia electrică folosită la plitele electrice instalate conform proiectului inițial al blocurilor locative, se</w:t>
      </w:r>
      <w:r>
        <w:rPr>
          <w:sz w:val="26"/>
          <w:szCs w:val="26"/>
          <w:lang w:val="ro-RO"/>
        </w:rPr>
        <w:t xml:space="preserve"> acordă </w:t>
      </w:r>
      <w:r>
        <w:rPr>
          <w:b/>
          <w:i/>
          <w:sz w:val="26"/>
          <w:szCs w:val="26"/>
          <w:lang w:val="ro-RO"/>
        </w:rPr>
        <w:t>pe parcursul întregului an.</w:t>
      </w:r>
    </w:p>
    <w:p w:rsidR="004C6277" w:rsidRDefault="00976DDE">
      <w:pPr>
        <w:numPr>
          <w:ilvl w:val="0"/>
          <w:numId w:val="4"/>
        </w:numPr>
        <w:tabs>
          <w:tab w:val="left" w:pos="540"/>
          <w:tab w:val="left" w:pos="900"/>
        </w:tabs>
        <w:ind w:right="99" w:firstLine="540"/>
        <w:jc w:val="both"/>
      </w:pPr>
      <w:r>
        <w:rPr>
          <w:sz w:val="26"/>
          <w:szCs w:val="26"/>
          <w:lang w:val="ro-RO"/>
        </w:rPr>
        <w:t xml:space="preserve">Persoanele </w:t>
      </w:r>
      <w:r>
        <w:rPr>
          <w:sz w:val="26"/>
          <w:szCs w:val="26"/>
          <w:lang w:val="ro-RO"/>
        </w:rPr>
        <w:t>nevoiașe</w:t>
      </w:r>
      <w:r>
        <w:rPr>
          <w:sz w:val="26"/>
          <w:szCs w:val="26"/>
          <w:lang w:val="ro-RO"/>
        </w:rPr>
        <w:t xml:space="preserve"> beneficiază de un singur tip de ajutor financiar pentru încălzirea apei și a locuințelor. </w:t>
      </w:r>
    </w:p>
    <w:p w:rsidR="004C6277" w:rsidRDefault="00976DDE">
      <w:pPr>
        <w:numPr>
          <w:ilvl w:val="0"/>
          <w:numId w:val="4"/>
        </w:numPr>
        <w:tabs>
          <w:tab w:val="left" w:pos="540"/>
          <w:tab w:val="left" w:pos="900"/>
        </w:tabs>
        <w:ind w:right="99" w:firstLine="540"/>
        <w:jc w:val="both"/>
      </w:pPr>
      <w:r>
        <w:rPr>
          <w:sz w:val="26"/>
          <w:szCs w:val="26"/>
          <w:lang w:val="ro-RO"/>
        </w:rPr>
        <w:t xml:space="preserve">Ajutorul financiar pentru achitarea energiei electrice folosite la încălzirea locuinței și producerea apei </w:t>
      </w:r>
      <w:r>
        <w:rPr>
          <w:sz w:val="26"/>
          <w:szCs w:val="26"/>
          <w:lang w:val="ro-RO"/>
        </w:rPr>
        <w:t>calde se stabilește în condițiile în care consumatorul dispune de autorizație pentru utilizarea energiei electrice în aceste scopuri.</w:t>
      </w:r>
    </w:p>
    <w:p w:rsidR="004C6277" w:rsidRDefault="00976DDE">
      <w:pPr>
        <w:numPr>
          <w:ilvl w:val="0"/>
          <w:numId w:val="4"/>
        </w:numPr>
        <w:tabs>
          <w:tab w:val="left" w:pos="540"/>
          <w:tab w:val="left" w:pos="720"/>
          <w:tab w:val="left" w:pos="900"/>
          <w:tab w:val="left" w:pos="6480"/>
        </w:tabs>
        <w:ind w:right="96" w:firstLine="539"/>
        <w:jc w:val="both"/>
      </w:pPr>
      <w:r>
        <w:rPr>
          <w:sz w:val="26"/>
          <w:szCs w:val="26"/>
          <w:lang w:val="ro-RO"/>
        </w:rPr>
        <w:t>În cazul debranșării locuințelor de la încălzirea centralizată, nu se acordă ajutorul financiar la achitarea cheltuielilor</w:t>
      </w:r>
      <w:r>
        <w:rPr>
          <w:sz w:val="26"/>
          <w:szCs w:val="26"/>
          <w:lang w:val="ro-RO"/>
        </w:rPr>
        <w:t xml:space="preserve"> pentru coloanele tranzitorii de alimentare cu energie termică din locuințe.</w:t>
      </w:r>
    </w:p>
    <w:p w:rsidR="004C6277" w:rsidRDefault="00976DDE">
      <w:pPr>
        <w:numPr>
          <w:ilvl w:val="0"/>
          <w:numId w:val="4"/>
        </w:numPr>
        <w:tabs>
          <w:tab w:val="left" w:pos="540"/>
          <w:tab w:val="left" w:pos="720"/>
          <w:tab w:val="left" w:pos="900"/>
          <w:tab w:val="left" w:pos="6480"/>
        </w:tabs>
        <w:spacing w:after="200"/>
        <w:ind w:right="96" w:firstLine="539"/>
        <w:jc w:val="both"/>
        <w:rPr>
          <w:sz w:val="26"/>
          <w:szCs w:val="26"/>
          <w:lang w:val="ro-RO"/>
        </w:rPr>
      </w:pPr>
      <w:r>
        <w:rPr>
          <w:sz w:val="26"/>
          <w:szCs w:val="26"/>
          <w:lang w:val="ro-RO"/>
        </w:rPr>
        <w:t>Ajutorul financiar nu se acordă beneficiarilor de suport financiar pentru achitarea serviciilor comunale acordat din bugetul municipal conform deciziei Consiliului municipal Chiși</w:t>
      </w:r>
      <w:r>
        <w:rPr>
          <w:sz w:val="26"/>
          <w:szCs w:val="26"/>
          <w:lang w:val="ro-RO"/>
        </w:rPr>
        <w:t xml:space="preserve">nău nr. 4/15 din 15.04.2010 </w:t>
      </w:r>
      <w:r>
        <w:rPr>
          <w:rFonts w:ascii="Times New Roman CE" w:hAnsi="Times New Roman CE" w:cs="Times New Roman CE"/>
          <w:color w:val="FF0000"/>
          <w:sz w:val="26"/>
          <w:szCs w:val="26"/>
          <w:lang w:val="ro-RO"/>
        </w:rPr>
        <w:t>și beneficiarilor de compensații similare acordate de Direcția Generală Asistență Socială a CMC și persoanelor a căror  locuințe au suprafața mai mare de 80 metri pătrați.</w:t>
      </w:r>
    </w:p>
    <w:p w:rsidR="004C6277" w:rsidRDefault="004C6277">
      <w:pPr>
        <w:tabs>
          <w:tab w:val="left" w:pos="540"/>
          <w:tab w:val="left" w:pos="720"/>
          <w:tab w:val="left" w:pos="900"/>
          <w:tab w:val="left" w:pos="6480"/>
        </w:tabs>
        <w:spacing w:after="200"/>
        <w:ind w:right="96"/>
        <w:jc w:val="both"/>
        <w:rPr>
          <w:b/>
          <w:i/>
          <w:sz w:val="26"/>
          <w:szCs w:val="26"/>
          <w:lang w:val="ro-RO"/>
        </w:rPr>
      </w:pPr>
    </w:p>
    <w:p w:rsidR="004C6277" w:rsidRDefault="00976DDE">
      <w:pPr>
        <w:spacing w:before="120" w:after="80"/>
        <w:ind w:right="96"/>
        <w:jc w:val="center"/>
      </w:pPr>
      <w:r>
        <w:rPr>
          <w:b/>
          <w:i/>
          <w:iCs/>
          <w:sz w:val="26"/>
          <w:szCs w:val="26"/>
          <w:lang w:val="ro-RO"/>
        </w:rPr>
        <w:t xml:space="preserve">II. Modul de colectare a actelor pentru acordarea ajutorului financiar persoanelor </w:t>
      </w:r>
      <w:r>
        <w:rPr>
          <w:b/>
          <w:i/>
          <w:iCs/>
          <w:sz w:val="26"/>
          <w:szCs w:val="26"/>
          <w:lang w:val="ro-RO"/>
        </w:rPr>
        <w:t>nevoiașe</w:t>
      </w:r>
      <w:r>
        <w:rPr>
          <w:b/>
          <w:i/>
          <w:iCs/>
          <w:sz w:val="26"/>
          <w:szCs w:val="26"/>
          <w:lang w:val="ro-RO"/>
        </w:rPr>
        <w:t xml:space="preserve"> din municipiul Chișinău</w:t>
      </w:r>
    </w:p>
    <w:p w:rsidR="004C6277" w:rsidRDefault="00976DDE">
      <w:pPr>
        <w:numPr>
          <w:ilvl w:val="0"/>
          <w:numId w:val="4"/>
        </w:numPr>
        <w:tabs>
          <w:tab w:val="left" w:pos="540"/>
          <w:tab w:val="left" w:pos="900"/>
        </w:tabs>
        <w:ind w:right="99" w:firstLine="567"/>
        <w:jc w:val="both"/>
      </w:pPr>
      <w:r>
        <w:rPr>
          <w:sz w:val="26"/>
          <w:szCs w:val="26"/>
          <w:lang w:val="ro-RO"/>
        </w:rPr>
        <w:t xml:space="preserve"> Colectarea actelor solicitanților </w:t>
      </w:r>
      <w:r>
        <w:rPr>
          <w:bCs/>
          <w:sz w:val="26"/>
          <w:szCs w:val="26"/>
          <w:lang w:val="ro-RO"/>
        </w:rPr>
        <w:t xml:space="preserve">privind acordarea ajutorului financiar începe cu data de 01 octombrie a anului curent și până la data de </w:t>
      </w:r>
      <w:r>
        <w:rPr>
          <w:bCs/>
          <w:sz w:val="26"/>
          <w:szCs w:val="26"/>
          <w:lang w:val="ro-RO"/>
        </w:rPr>
        <w:t xml:space="preserve">31 martie a anului următor, în baza cererii-tip, conform anexei nr. 2 la prezentul Regulament.  </w:t>
      </w:r>
    </w:p>
    <w:p w:rsidR="004C6277" w:rsidRDefault="00976DDE">
      <w:pPr>
        <w:numPr>
          <w:ilvl w:val="0"/>
          <w:numId w:val="4"/>
        </w:numPr>
        <w:tabs>
          <w:tab w:val="left" w:pos="540"/>
          <w:tab w:val="left" w:pos="900"/>
        </w:tabs>
        <w:ind w:right="99" w:firstLine="540"/>
        <w:jc w:val="both"/>
      </w:pPr>
      <w:r>
        <w:rPr>
          <w:sz w:val="26"/>
          <w:szCs w:val="26"/>
          <w:lang w:val="ro-RO"/>
        </w:rPr>
        <w:t xml:space="preserve"> Cererea-tip privind </w:t>
      </w:r>
      <w:r>
        <w:rPr>
          <w:bCs/>
          <w:sz w:val="26"/>
          <w:szCs w:val="26"/>
          <w:lang w:val="ro-RO"/>
        </w:rPr>
        <w:t>acordarea ajutorului financiar</w:t>
      </w:r>
      <w:r>
        <w:rPr>
          <w:sz w:val="26"/>
          <w:szCs w:val="26"/>
          <w:lang w:val="ro-RO"/>
        </w:rPr>
        <w:t xml:space="preserve"> se depune în fiecare an:</w:t>
      </w:r>
    </w:p>
    <w:p w:rsidR="004C6277" w:rsidRPr="009D3144" w:rsidRDefault="00976DDE">
      <w:pPr>
        <w:numPr>
          <w:ilvl w:val="0"/>
          <w:numId w:val="1"/>
        </w:numPr>
        <w:tabs>
          <w:tab w:val="left" w:pos="900"/>
        </w:tabs>
        <w:ind w:left="0" w:right="99" w:firstLine="540"/>
        <w:jc w:val="both"/>
        <w:rPr>
          <w:lang w:val="fr-FR"/>
        </w:rPr>
      </w:pPr>
      <w:r>
        <w:rPr>
          <w:sz w:val="26"/>
          <w:szCs w:val="26"/>
          <w:lang w:val="ro-RO"/>
        </w:rPr>
        <w:t>la întreprinderile municipale de gestionare a fondului locativ nr. 1-23, la gestio</w:t>
      </w:r>
      <w:r>
        <w:rPr>
          <w:sz w:val="26"/>
          <w:szCs w:val="26"/>
          <w:lang w:val="ro-RO"/>
        </w:rPr>
        <w:t xml:space="preserve">narii fondului de locuințe (asociațiile de coproprietari în condominiu, asociațiile proprietarilor locuințelor privatizate, cooperativelor de construcții a locuințelor și </w:t>
      </w:r>
      <w:r>
        <w:rPr>
          <w:sz w:val="26"/>
          <w:szCs w:val="26"/>
          <w:lang w:val="ro-RO"/>
        </w:rPr>
        <w:lastRenderedPageBreak/>
        <w:t>blocurile locative departamentale)</w:t>
      </w:r>
      <w:r>
        <w:rPr>
          <w:b/>
          <w:i/>
          <w:sz w:val="26"/>
          <w:szCs w:val="26"/>
          <w:lang w:val="ro-RO"/>
        </w:rPr>
        <w:t xml:space="preserve"> </w:t>
      </w:r>
      <w:r>
        <w:rPr>
          <w:sz w:val="26"/>
          <w:szCs w:val="26"/>
          <w:lang w:val="ro-RO"/>
        </w:rPr>
        <w:t>pentru cetățenii care locuiesc în blocurile locati</w:t>
      </w:r>
      <w:r>
        <w:rPr>
          <w:sz w:val="26"/>
          <w:szCs w:val="26"/>
          <w:lang w:val="ro-RO"/>
        </w:rPr>
        <w:t>ve gestionate de către acestea;</w:t>
      </w:r>
    </w:p>
    <w:p w:rsidR="004C6277" w:rsidRPr="009D3144" w:rsidRDefault="00976DDE">
      <w:pPr>
        <w:numPr>
          <w:ilvl w:val="0"/>
          <w:numId w:val="1"/>
        </w:numPr>
        <w:tabs>
          <w:tab w:val="left" w:pos="900"/>
        </w:tabs>
        <w:ind w:left="0" w:right="99" w:firstLine="540"/>
        <w:jc w:val="both"/>
        <w:rPr>
          <w:lang w:val="fr-FR"/>
        </w:rPr>
      </w:pPr>
      <w:r>
        <w:rPr>
          <w:sz w:val="26"/>
          <w:szCs w:val="26"/>
          <w:lang w:val="ro-RO"/>
        </w:rPr>
        <w:t>la preturile de sector pentru cetățenii care locuiesc în sectorul particular;</w:t>
      </w:r>
    </w:p>
    <w:p w:rsidR="004C6277" w:rsidRPr="009D3144" w:rsidRDefault="00976DDE">
      <w:pPr>
        <w:numPr>
          <w:ilvl w:val="0"/>
          <w:numId w:val="1"/>
        </w:numPr>
        <w:tabs>
          <w:tab w:val="left" w:pos="900"/>
        </w:tabs>
        <w:ind w:left="0" w:right="99" w:firstLine="540"/>
        <w:jc w:val="both"/>
        <w:rPr>
          <w:lang w:val="fr-FR"/>
        </w:rPr>
      </w:pPr>
      <w:r>
        <w:rPr>
          <w:sz w:val="26"/>
          <w:szCs w:val="26"/>
          <w:lang w:val="ro-RO"/>
        </w:rPr>
        <w:t>la primăriile orașelor, satelor (comunelor) din componenţa municipiului Chișinău - de către cetățenii  din teritoriile respective.</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Cererile-tip, s</w:t>
      </w:r>
      <w:r>
        <w:rPr>
          <w:sz w:val="26"/>
          <w:szCs w:val="26"/>
          <w:lang w:val="ro-RO"/>
        </w:rPr>
        <w:t>olicitanții de ajutor financiar vor anexa, după caz,  următoarele acte:</w:t>
      </w:r>
      <w:r>
        <w:rPr>
          <w:b/>
          <w:i/>
          <w:sz w:val="26"/>
          <w:szCs w:val="26"/>
          <w:lang w:val="ro-RO"/>
        </w:rPr>
        <w:t xml:space="preserve"> </w:t>
      </w:r>
    </w:p>
    <w:p w:rsidR="004C6277" w:rsidRPr="009D3144" w:rsidRDefault="00976DDE">
      <w:pPr>
        <w:numPr>
          <w:ilvl w:val="0"/>
          <w:numId w:val="2"/>
        </w:numPr>
        <w:tabs>
          <w:tab w:val="left" w:pos="900"/>
        </w:tabs>
        <w:ind w:left="0" w:right="99" w:firstLine="540"/>
        <w:jc w:val="both"/>
        <w:rPr>
          <w:lang w:val="fr-FR"/>
        </w:rPr>
      </w:pPr>
      <w:r>
        <w:rPr>
          <w:sz w:val="26"/>
          <w:szCs w:val="26"/>
          <w:lang w:val="ro-RO"/>
        </w:rPr>
        <w:t>certificatul de confirmare a persoanei solitare;</w:t>
      </w:r>
    </w:p>
    <w:p w:rsidR="004C6277" w:rsidRPr="009D3144" w:rsidRDefault="00976DDE">
      <w:pPr>
        <w:numPr>
          <w:ilvl w:val="0"/>
          <w:numId w:val="2"/>
        </w:numPr>
        <w:tabs>
          <w:tab w:val="left" w:pos="900"/>
        </w:tabs>
        <w:ind w:left="0" w:right="99" w:firstLine="540"/>
        <w:jc w:val="both"/>
        <w:rPr>
          <w:lang w:val="fr-FR"/>
        </w:rPr>
      </w:pPr>
      <w:r>
        <w:rPr>
          <w:sz w:val="26"/>
          <w:szCs w:val="26"/>
          <w:lang w:val="ro-RO"/>
        </w:rPr>
        <w:t>buletinul de identitate (copie), cu indicarea INDP-ului în cererea-tip a persoanei care depune actele</w:t>
      </w:r>
      <w:r>
        <w:rPr>
          <w:bCs/>
          <w:iCs/>
          <w:sz w:val="26"/>
          <w:szCs w:val="26"/>
          <w:lang w:val="ro-RO"/>
        </w:rPr>
        <w:t>;</w:t>
      </w:r>
      <w:r>
        <w:rPr>
          <w:b/>
          <w:i/>
          <w:sz w:val="26"/>
          <w:szCs w:val="26"/>
          <w:lang w:val="ro-RO"/>
        </w:rPr>
        <w:t xml:space="preserve">  </w:t>
      </w:r>
    </w:p>
    <w:p w:rsidR="004C6277" w:rsidRPr="009D3144" w:rsidRDefault="00976DDE">
      <w:pPr>
        <w:numPr>
          <w:ilvl w:val="0"/>
          <w:numId w:val="2"/>
        </w:numPr>
        <w:tabs>
          <w:tab w:val="left" w:pos="900"/>
        </w:tabs>
        <w:ind w:left="0" w:right="99" w:firstLine="540"/>
        <w:jc w:val="both"/>
        <w:rPr>
          <w:lang w:val="en-US"/>
        </w:rPr>
      </w:pPr>
      <w:r>
        <w:rPr>
          <w:sz w:val="26"/>
          <w:szCs w:val="26"/>
          <w:lang w:val="ro-RO"/>
        </w:rPr>
        <w:t>adeverința de naștere a copii</w:t>
      </w:r>
      <w:r>
        <w:rPr>
          <w:sz w:val="26"/>
          <w:szCs w:val="26"/>
          <w:lang w:val="ro-RO"/>
        </w:rPr>
        <w:t>lor (copie);</w:t>
      </w:r>
    </w:p>
    <w:p w:rsidR="004C6277" w:rsidRDefault="00976DDE">
      <w:pPr>
        <w:numPr>
          <w:ilvl w:val="0"/>
          <w:numId w:val="2"/>
        </w:numPr>
        <w:tabs>
          <w:tab w:val="left" w:pos="900"/>
        </w:tabs>
        <w:ind w:left="0" w:right="99" w:firstLine="540"/>
        <w:jc w:val="both"/>
      </w:pPr>
      <w:r>
        <w:rPr>
          <w:sz w:val="26"/>
          <w:szCs w:val="26"/>
          <w:lang w:val="ro-RO"/>
        </w:rPr>
        <w:t>certificatul despre starea civilă (după caz) eliberat de către Oficiul Stării Civile (copie);</w:t>
      </w:r>
    </w:p>
    <w:p w:rsidR="004C6277" w:rsidRDefault="00976DDE">
      <w:pPr>
        <w:numPr>
          <w:ilvl w:val="0"/>
          <w:numId w:val="2"/>
        </w:numPr>
        <w:tabs>
          <w:tab w:val="left" w:pos="900"/>
        </w:tabs>
        <w:ind w:left="0" w:right="99" w:firstLine="540"/>
        <w:jc w:val="both"/>
      </w:pPr>
      <w:r>
        <w:rPr>
          <w:sz w:val="26"/>
          <w:szCs w:val="26"/>
          <w:lang w:val="ro-RO"/>
        </w:rPr>
        <w:t>actul care confirmă dreptul de proprietate asupra imobilului;</w:t>
      </w:r>
    </w:p>
    <w:p w:rsidR="004C6277" w:rsidRPr="009D3144" w:rsidRDefault="00976DDE">
      <w:pPr>
        <w:numPr>
          <w:ilvl w:val="0"/>
          <w:numId w:val="2"/>
        </w:numPr>
        <w:tabs>
          <w:tab w:val="left" w:pos="540"/>
          <w:tab w:val="left" w:pos="900"/>
        </w:tabs>
        <w:ind w:left="0" w:right="99" w:firstLine="540"/>
        <w:jc w:val="both"/>
        <w:rPr>
          <w:lang w:val="fr-FR"/>
        </w:rPr>
      </w:pPr>
      <w:r>
        <w:rPr>
          <w:sz w:val="26"/>
          <w:szCs w:val="26"/>
          <w:lang w:val="ro-RO"/>
        </w:rPr>
        <w:t xml:space="preserve">după caz conform p.4 Capitolul I, contractul de închiriere  sau contractul de </w:t>
      </w:r>
      <w:r>
        <w:rPr>
          <w:sz w:val="26"/>
          <w:szCs w:val="26"/>
          <w:lang w:val="ro-RO"/>
        </w:rPr>
        <w:t>subînchiriere a locuinței, înregistrat la Inspectoratul Fiscal de Stat din municipiul Chișinău</w:t>
      </w:r>
      <w:del w:id="3" w:author="Autor necunoscut" w:date="2020-08-24T15:07:00Z">
        <w:r>
          <w:rPr>
            <w:sz w:val="26"/>
            <w:szCs w:val="26"/>
            <w:lang w:val="ro-RO"/>
          </w:rPr>
          <w:delText>;</w:delText>
        </w:r>
      </w:del>
    </w:p>
    <w:p w:rsidR="004C6277" w:rsidRPr="009D3144" w:rsidRDefault="00976DDE">
      <w:pPr>
        <w:numPr>
          <w:ilvl w:val="0"/>
          <w:numId w:val="2"/>
        </w:numPr>
        <w:shd w:val="clear" w:color="auto" w:fill="FFFFFF"/>
        <w:tabs>
          <w:tab w:val="left" w:pos="900"/>
        </w:tabs>
        <w:ind w:left="0" w:right="99" w:firstLine="540"/>
        <w:jc w:val="both"/>
        <w:rPr>
          <w:lang w:val="fr-FR"/>
        </w:rPr>
      </w:pPr>
      <w:r>
        <w:rPr>
          <w:sz w:val="26"/>
          <w:szCs w:val="26"/>
          <w:lang w:val="ro-RO"/>
        </w:rPr>
        <w:t>copia buletinelor de identitate a persoanelor înregistrate în locuință, certificatul privind persoanele înregistrate în locuință, eliberat de către Agenția Serv</w:t>
      </w:r>
      <w:r>
        <w:rPr>
          <w:sz w:val="26"/>
          <w:szCs w:val="26"/>
          <w:lang w:val="ro-RO"/>
        </w:rPr>
        <w:t>icii Publice și extrasul din fișa de evidență a locuințelor;</w:t>
      </w:r>
    </w:p>
    <w:p w:rsidR="004C6277" w:rsidRDefault="00976DDE">
      <w:pPr>
        <w:numPr>
          <w:ilvl w:val="0"/>
          <w:numId w:val="2"/>
        </w:numPr>
        <w:tabs>
          <w:tab w:val="left" w:pos="900"/>
        </w:tabs>
        <w:ind w:left="0" w:right="99" w:firstLine="540"/>
        <w:jc w:val="both"/>
      </w:pPr>
      <w:r>
        <w:rPr>
          <w:sz w:val="26"/>
          <w:szCs w:val="26"/>
          <w:highlight w:val="yellow"/>
          <w:lang w:val="ro-RO"/>
        </w:rPr>
        <w:t>facturile</w:t>
      </w:r>
      <w:r>
        <w:rPr>
          <w:sz w:val="26"/>
          <w:szCs w:val="26"/>
          <w:lang w:val="ro-RO"/>
        </w:rPr>
        <w:t xml:space="preserve"> despre plata la energia termică, gaze naturale, apă și canalizare, transportarea deșeurilor menajere solide pentru perioada anului precedent până la depunerea cererii (copii). IDNP a pl</w:t>
      </w:r>
      <w:r>
        <w:rPr>
          <w:sz w:val="26"/>
          <w:szCs w:val="26"/>
          <w:lang w:val="ro-RO"/>
        </w:rPr>
        <w:t xml:space="preserve">ătitorului din facturile prezentate se verifică cu IDNP a persoanelor membrii a </w:t>
      </w:r>
      <w:r>
        <w:rPr>
          <w:b/>
          <w:bCs/>
          <w:i/>
          <w:iCs/>
          <w:sz w:val="26"/>
          <w:szCs w:val="26"/>
          <w:lang w:val="ro-RO"/>
        </w:rPr>
        <w:t>familiei</w:t>
      </w:r>
      <w:r>
        <w:rPr>
          <w:sz w:val="26"/>
          <w:szCs w:val="26"/>
          <w:lang w:val="ro-RO"/>
        </w:rPr>
        <w:t xml:space="preserve">; </w:t>
      </w:r>
    </w:p>
    <w:p w:rsidR="004C6277" w:rsidRDefault="00976DDE">
      <w:pPr>
        <w:numPr>
          <w:ilvl w:val="0"/>
          <w:numId w:val="2"/>
        </w:numPr>
        <w:tabs>
          <w:tab w:val="left" w:pos="900"/>
        </w:tabs>
        <w:ind w:left="0" w:right="99" w:firstLine="540"/>
        <w:jc w:val="both"/>
      </w:pPr>
      <w:r>
        <w:rPr>
          <w:sz w:val="26"/>
          <w:szCs w:val="26"/>
          <w:lang w:val="ro-RO"/>
        </w:rPr>
        <w:t xml:space="preserve"> certificatul privind veniturile (după caz, elevilor - bursa) pentru 12 luni precedente de la depunerea cererii, eliberat de la locul de muncă pentru persoanele înca</w:t>
      </w:r>
      <w:r>
        <w:rPr>
          <w:sz w:val="26"/>
          <w:szCs w:val="26"/>
          <w:lang w:val="ro-RO"/>
        </w:rPr>
        <w:t>drate în câmpul muncii, iar pentru șomerii de lungă durată – certificatul de șomer pentru 12 luni precedente de la data depunerii cererii, eliberat de către Agenția Teritorială pentru Ocuparea Forței de Muncă pentru persoanele aflate în căutarea unui loc d</w:t>
      </w:r>
      <w:r>
        <w:rPr>
          <w:sz w:val="26"/>
          <w:szCs w:val="26"/>
          <w:lang w:val="ro-RO"/>
        </w:rPr>
        <w:t xml:space="preserve">e muncă, în cazul declarării venitului </w:t>
      </w:r>
      <w:r>
        <w:rPr>
          <w:iCs/>
          <w:sz w:val="26"/>
          <w:szCs w:val="26"/>
          <w:lang w:val="ro-RO"/>
        </w:rPr>
        <w:t>„</w:t>
      </w:r>
      <w:r>
        <w:rPr>
          <w:sz w:val="26"/>
          <w:szCs w:val="26"/>
          <w:lang w:val="ro-RO"/>
        </w:rPr>
        <w:t>0</w:t>
      </w:r>
      <w:r>
        <w:rPr>
          <w:iCs/>
          <w:sz w:val="26"/>
          <w:szCs w:val="26"/>
          <w:lang w:val="ro-RO"/>
        </w:rPr>
        <w:t>” ajutorul financiar nu se acordă</w:t>
      </w:r>
      <w:r>
        <w:rPr>
          <w:sz w:val="26"/>
          <w:szCs w:val="26"/>
          <w:lang w:val="ro-RO"/>
        </w:rPr>
        <w:t xml:space="preserve">;  </w:t>
      </w:r>
    </w:p>
    <w:p w:rsidR="004C6277" w:rsidRPr="009D3144" w:rsidRDefault="00976DDE">
      <w:pPr>
        <w:numPr>
          <w:ilvl w:val="0"/>
          <w:numId w:val="2"/>
        </w:numPr>
        <w:tabs>
          <w:tab w:val="left" w:pos="900"/>
        </w:tabs>
        <w:ind w:left="0" w:right="99" w:firstLine="540"/>
        <w:jc w:val="both"/>
        <w:rPr>
          <w:lang w:val="fr-FR"/>
        </w:rPr>
      </w:pPr>
      <w:r>
        <w:rPr>
          <w:sz w:val="26"/>
          <w:szCs w:val="26"/>
          <w:lang w:val="ro-RO"/>
        </w:rPr>
        <w:t xml:space="preserve"> certificatul privind mărimea pensiei, pentru 12 luni precedente de la data depunerii cererii, eliberat de către Casa Teritorială de Asigurări Sociale</w:t>
      </w:r>
      <w:r>
        <w:rPr>
          <w:bCs/>
          <w:sz w:val="26"/>
          <w:szCs w:val="26"/>
          <w:lang w:val="ro-RO"/>
        </w:rPr>
        <w:t xml:space="preserve"> sau </w:t>
      </w:r>
      <w:r>
        <w:rPr>
          <w:sz w:val="26"/>
          <w:szCs w:val="26"/>
          <w:lang w:val="ro-RO"/>
        </w:rPr>
        <w:t xml:space="preserve">copia legitimației, cu </w:t>
      </w:r>
      <w:r>
        <w:rPr>
          <w:sz w:val="26"/>
          <w:szCs w:val="26"/>
          <w:lang w:val="ro-RO"/>
        </w:rPr>
        <w:t>privire la mărimea pensiei pentru pensionari, persoane cu dizabilități, precum și alte documente ce confirmă necesitatea acordării ajutorului financiar și statutul de familie nevoiașă social;</w:t>
      </w:r>
    </w:p>
    <w:p w:rsidR="004C6277" w:rsidRPr="009D3144" w:rsidRDefault="00976DDE">
      <w:pPr>
        <w:numPr>
          <w:ilvl w:val="0"/>
          <w:numId w:val="2"/>
        </w:numPr>
        <w:tabs>
          <w:tab w:val="left" w:pos="900"/>
        </w:tabs>
        <w:ind w:left="0" w:right="99" w:firstLine="540"/>
        <w:jc w:val="both"/>
        <w:rPr>
          <w:lang w:val="fr-FR"/>
        </w:rPr>
      </w:pPr>
      <w:r>
        <w:rPr>
          <w:sz w:val="26"/>
          <w:szCs w:val="26"/>
          <w:lang w:val="ro-RO"/>
        </w:rPr>
        <w:t xml:space="preserve"> certificate despre plățile sociale, pensiile complementare, alo</w:t>
      </w:r>
      <w:r>
        <w:rPr>
          <w:sz w:val="26"/>
          <w:szCs w:val="26"/>
          <w:lang w:val="ro-RO"/>
        </w:rPr>
        <w:t>cațiile și indemnizațiile eliberate, după caz, de Direcția teritorială de asistenta socială, Casa Teritorială de Asigurare Socială, Agenția teritorială pentru ocuparea Forței de muncă și de organele judiciare;</w:t>
      </w:r>
    </w:p>
    <w:p w:rsidR="004C6277" w:rsidRPr="009D3144" w:rsidRDefault="00976DDE">
      <w:pPr>
        <w:numPr>
          <w:ilvl w:val="0"/>
          <w:numId w:val="2"/>
        </w:numPr>
        <w:tabs>
          <w:tab w:val="left" w:pos="900"/>
        </w:tabs>
        <w:ind w:left="0" w:right="99" w:firstLine="540"/>
        <w:jc w:val="both"/>
        <w:rPr>
          <w:lang w:val="fr-FR"/>
        </w:rPr>
      </w:pPr>
      <w:r>
        <w:rPr>
          <w:sz w:val="26"/>
          <w:szCs w:val="26"/>
          <w:lang w:val="ro-RO"/>
        </w:rPr>
        <w:t xml:space="preserve"> avizul de ședere (tradus) pentru ultimele 12 </w:t>
      </w:r>
      <w:r>
        <w:rPr>
          <w:sz w:val="26"/>
          <w:szCs w:val="26"/>
          <w:lang w:val="ro-RO"/>
        </w:rPr>
        <w:t>luni precedente de la data depunerii cererii pentru coproprietari aflați peste hotare, eliberat de organele abilitate competente;</w:t>
      </w:r>
    </w:p>
    <w:p w:rsidR="004C6277" w:rsidRPr="009D3144" w:rsidRDefault="00976DDE">
      <w:pPr>
        <w:pStyle w:val="Textcomentariu"/>
        <w:numPr>
          <w:ilvl w:val="0"/>
          <w:numId w:val="2"/>
        </w:numPr>
        <w:tabs>
          <w:tab w:val="left" w:pos="900"/>
        </w:tabs>
        <w:ind w:left="0" w:right="99" w:firstLine="540"/>
        <w:jc w:val="both"/>
        <w:rPr>
          <w:lang w:val="ro-RO"/>
        </w:rPr>
      </w:pPr>
      <w:r>
        <w:rPr>
          <w:rFonts w:cs="Times New Roman CE"/>
          <w:sz w:val="26"/>
          <w:szCs w:val="26"/>
          <w:lang w:val="ro-RO"/>
        </w:rPr>
        <w:t xml:space="preserve"> în cazul coproprietarilor aflați peste hotare ultimele 12 luni, suma acordării compensației </w:t>
      </w:r>
      <w:r>
        <w:rPr>
          <w:rFonts w:cs="Times New Roman CE"/>
          <w:iCs/>
          <w:sz w:val="26"/>
          <w:szCs w:val="26"/>
          <w:lang w:val="ro-RO"/>
        </w:rPr>
        <w:t>la efectuarea plăților pentru ser</w:t>
      </w:r>
      <w:r>
        <w:rPr>
          <w:rFonts w:cs="Times New Roman CE"/>
          <w:iCs/>
          <w:sz w:val="26"/>
          <w:szCs w:val="26"/>
          <w:lang w:val="ro-RO"/>
        </w:rPr>
        <w:t>viciile comunale și resursele energetice</w:t>
      </w:r>
      <w:r>
        <w:rPr>
          <w:iCs/>
          <w:sz w:val="26"/>
          <w:szCs w:val="26"/>
          <w:lang w:val="ro-RO"/>
        </w:rPr>
        <w:t xml:space="preserve"> </w:t>
      </w:r>
      <w:r>
        <w:rPr>
          <w:rFonts w:cs="Times New Roman CE"/>
          <w:iCs/>
          <w:sz w:val="26"/>
          <w:szCs w:val="26"/>
          <w:lang w:val="ro-RO"/>
        </w:rPr>
        <w:t>calculată va fi împărțită la toate persoanele înregistrate în locuință după care</w:t>
      </w:r>
      <w:r>
        <w:rPr>
          <w:iCs/>
          <w:sz w:val="26"/>
          <w:szCs w:val="26"/>
          <w:lang w:val="ro-RO"/>
        </w:rPr>
        <w:t xml:space="preserve"> </w:t>
      </w:r>
      <w:r>
        <w:rPr>
          <w:rFonts w:cs="Times New Roman CE"/>
          <w:iCs/>
          <w:sz w:val="26"/>
          <w:szCs w:val="26"/>
          <w:lang w:val="ro-RO"/>
        </w:rPr>
        <w:t>din suma totală calculată se va scădea par</w:t>
      </w:r>
      <w:r>
        <w:rPr>
          <w:iCs/>
          <w:sz w:val="26"/>
          <w:szCs w:val="26"/>
          <w:lang w:val="ro-RO"/>
        </w:rPr>
        <w:t xml:space="preserve">tea sumei care revine </w:t>
      </w:r>
      <w:r>
        <w:rPr>
          <w:sz w:val="26"/>
          <w:szCs w:val="26"/>
          <w:lang w:val="ro-RO"/>
        </w:rPr>
        <w:t>coproprietarilor aflați peste hotare ultimele 12 luni. Persoanele copr</w:t>
      </w:r>
      <w:r>
        <w:rPr>
          <w:sz w:val="26"/>
          <w:szCs w:val="26"/>
          <w:lang w:val="ro-RO"/>
        </w:rPr>
        <w:t xml:space="preserve">oprietari aflați peste hotare ultimele 12 luni nu pot beneficia de compensare </w:t>
      </w:r>
      <w:r>
        <w:rPr>
          <w:rFonts w:cs="Times New Roman CE"/>
          <w:iCs/>
          <w:sz w:val="26"/>
          <w:szCs w:val="26"/>
          <w:lang w:val="ro-RO"/>
        </w:rPr>
        <w:t>la efectuarea plăților pentru serviciile comunale și resursele energetice</w:t>
      </w:r>
      <w:r>
        <w:rPr>
          <w:iCs/>
          <w:sz w:val="26"/>
          <w:szCs w:val="26"/>
          <w:lang w:val="ro-RO"/>
        </w:rPr>
        <w:t xml:space="preserve"> nici integral, nici parțial;</w:t>
      </w:r>
    </w:p>
    <w:p w:rsidR="004C6277" w:rsidRPr="009D3144" w:rsidRDefault="00976DDE">
      <w:pPr>
        <w:pStyle w:val="Textcomentariu"/>
        <w:numPr>
          <w:ilvl w:val="0"/>
          <w:numId w:val="2"/>
        </w:numPr>
        <w:tabs>
          <w:tab w:val="left" w:pos="900"/>
        </w:tabs>
        <w:ind w:left="0" w:right="99" w:firstLine="540"/>
        <w:jc w:val="both"/>
        <w:rPr>
          <w:lang w:val="ro-RO"/>
        </w:rPr>
      </w:pPr>
      <w:r>
        <w:rPr>
          <w:iCs/>
          <w:sz w:val="26"/>
          <w:szCs w:val="26"/>
          <w:lang w:val="ro-RO"/>
        </w:rPr>
        <w:lastRenderedPageBreak/>
        <w:t xml:space="preserve"> </w:t>
      </w:r>
      <w:r>
        <w:rPr>
          <w:sz w:val="26"/>
          <w:szCs w:val="26"/>
          <w:lang w:val="ro-RO"/>
        </w:rPr>
        <w:t xml:space="preserve">certificatul eliberat persoanelor </w:t>
      </w:r>
      <w:r>
        <w:rPr>
          <w:sz w:val="26"/>
          <w:szCs w:val="26"/>
          <w:lang w:val="ro-RO"/>
        </w:rPr>
        <w:t>nevoiașe</w:t>
      </w:r>
      <w:r>
        <w:rPr>
          <w:sz w:val="26"/>
          <w:szCs w:val="26"/>
          <w:lang w:val="ro-RO"/>
        </w:rPr>
        <w:t xml:space="preserve"> de către administratorul/gestio</w:t>
      </w:r>
      <w:r>
        <w:rPr>
          <w:sz w:val="26"/>
          <w:szCs w:val="26"/>
          <w:lang w:val="ro-RO"/>
        </w:rPr>
        <w:t>narul blocului locativ, care confirmă că locuința este dotată cu plită electrică conform proiectului inițial al blocului locativ;</w:t>
      </w:r>
    </w:p>
    <w:p w:rsidR="004C6277" w:rsidRPr="009D3144" w:rsidRDefault="00976DDE">
      <w:pPr>
        <w:numPr>
          <w:ilvl w:val="0"/>
          <w:numId w:val="2"/>
        </w:numPr>
        <w:tabs>
          <w:tab w:val="left" w:pos="900"/>
        </w:tabs>
        <w:ind w:left="0" w:right="99" w:firstLine="540"/>
        <w:jc w:val="both"/>
        <w:rPr>
          <w:lang w:val="ro-RO"/>
        </w:rPr>
      </w:pPr>
      <w:r>
        <w:rPr>
          <w:sz w:val="26"/>
          <w:szCs w:val="26"/>
          <w:lang w:val="ro-RO"/>
        </w:rPr>
        <w:t xml:space="preserve"> beneficiarii care locuiesc în suburbiile municipiului Chișinău vor prezenta certificatul despre componența familiei și extras</w:t>
      </w:r>
      <w:r>
        <w:rPr>
          <w:sz w:val="26"/>
          <w:szCs w:val="26"/>
          <w:lang w:val="ro-RO"/>
        </w:rPr>
        <w:t>ul din contul personal, eliberate de către primăriile orașelor, satelor și comunelor.</w:t>
      </w:r>
    </w:p>
    <w:p w:rsidR="004C6277" w:rsidRPr="009D3144" w:rsidRDefault="00976DDE">
      <w:pPr>
        <w:numPr>
          <w:ilvl w:val="0"/>
          <w:numId w:val="4"/>
        </w:numPr>
        <w:tabs>
          <w:tab w:val="left" w:pos="360"/>
          <w:tab w:val="left" w:pos="540"/>
          <w:tab w:val="left" w:pos="1080"/>
        </w:tabs>
        <w:ind w:right="99" w:firstLine="540"/>
        <w:jc w:val="both"/>
        <w:rPr>
          <w:lang w:val="fr-FR"/>
        </w:rPr>
      </w:pPr>
      <w:r>
        <w:rPr>
          <w:sz w:val="26"/>
          <w:szCs w:val="26"/>
          <w:lang w:val="ro-RO"/>
        </w:rPr>
        <w:t xml:space="preserve">În cazul în care pachetul de acte depuse este incomplet, cererea va fi respinsă. </w:t>
      </w:r>
    </w:p>
    <w:p w:rsidR="004C6277" w:rsidRDefault="00976DDE">
      <w:pPr>
        <w:numPr>
          <w:ilvl w:val="0"/>
          <w:numId w:val="4"/>
        </w:numPr>
        <w:tabs>
          <w:tab w:val="left" w:pos="360"/>
          <w:tab w:val="left" w:pos="540"/>
          <w:tab w:val="left" w:pos="1080"/>
        </w:tabs>
        <w:ind w:right="99" w:firstLine="540"/>
        <w:jc w:val="both"/>
      </w:pPr>
      <w:r>
        <w:rPr>
          <w:sz w:val="26"/>
          <w:szCs w:val="26"/>
          <w:lang w:val="ro-RO"/>
        </w:rPr>
        <w:t>Actele prezentate în copie vor fi confirmate prin actul original.</w:t>
      </w:r>
    </w:p>
    <w:p w:rsidR="004C6277" w:rsidRPr="009D3144" w:rsidRDefault="00976DDE">
      <w:pPr>
        <w:numPr>
          <w:ilvl w:val="0"/>
          <w:numId w:val="4"/>
        </w:numPr>
        <w:tabs>
          <w:tab w:val="left" w:pos="360"/>
          <w:tab w:val="left" w:pos="540"/>
          <w:tab w:val="left" w:pos="1080"/>
        </w:tabs>
        <w:ind w:right="99" w:firstLine="540"/>
        <w:jc w:val="both"/>
        <w:rPr>
          <w:lang w:val="ro-RO"/>
        </w:rPr>
      </w:pPr>
      <w:r>
        <w:rPr>
          <w:sz w:val="26"/>
          <w:szCs w:val="26"/>
          <w:lang w:val="ro-RO"/>
        </w:rPr>
        <w:t>Solicitanții care au a</w:t>
      </w:r>
      <w:r>
        <w:rPr>
          <w:sz w:val="26"/>
          <w:szCs w:val="26"/>
          <w:lang w:val="ro-RO"/>
        </w:rPr>
        <w:t>vut statut de șomer în anul precedent, prezintă confirmarea faptului că dețin acest statut și în prezent sau în cazul în care aceștia sunt angajați în câmpul muncii, prezintă certificatul despre venituri eliberat de la locul de muncă. Persoanele neangajate</w:t>
      </w:r>
      <w:r>
        <w:rPr>
          <w:sz w:val="26"/>
          <w:szCs w:val="26"/>
          <w:lang w:val="ro-RO"/>
        </w:rPr>
        <w:t xml:space="preserve"> în câmpul muncii sau cele care nu au avut venituri în anul precedent  prezintă documentele confirmative că au deținut statutul de șomer în perioada de 12 luni precedente de la depunerea cererii pentru acordarea ajutorului financiar.</w:t>
      </w:r>
    </w:p>
    <w:p w:rsidR="004C6277" w:rsidRPr="009D3144" w:rsidRDefault="00976DDE">
      <w:pPr>
        <w:numPr>
          <w:ilvl w:val="0"/>
          <w:numId w:val="4"/>
        </w:numPr>
        <w:tabs>
          <w:tab w:val="left" w:pos="360"/>
          <w:tab w:val="left" w:pos="540"/>
          <w:tab w:val="left" w:pos="1080"/>
        </w:tabs>
        <w:ind w:right="99" w:firstLine="540"/>
        <w:jc w:val="both"/>
        <w:rPr>
          <w:lang w:val="ro-RO"/>
        </w:rPr>
      </w:pPr>
      <w:r>
        <w:rPr>
          <w:sz w:val="26"/>
          <w:szCs w:val="26"/>
          <w:lang w:val="ro-RO"/>
        </w:rPr>
        <w:t>În cazul în care solicitantul a desfăcut contractul individual de muncă din anul precedent, acestuia i se acordă 2 luni pentru o eventuală reangajare sau pentru înscrierea la Agenția Teritorială pentru Ocuparea Forței de Muncă, dar pentru tinerii specialiș</w:t>
      </w:r>
      <w:r>
        <w:rPr>
          <w:sz w:val="26"/>
          <w:szCs w:val="26"/>
          <w:lang w:val="ro-RO"/>
        </w:rPr>
        <w:t xml:space="preserve">ti, absolvenți ai școlilor profesionale, colegiilor și instituțiilor superioare de învățământ, se acordă un termen de 6 luni pentru a se angaja în câmpul muncii.  </w:t>
      </w:r>
    </w:p>
    <w:p w:rsidR="004C6277" w:rsidRPr="009D3144" w:rsidRDefault="00976DDE">
      <w:pPr>
        <w:numPr>
          <w:ilvl w:val="0"/>
          <w:numId w:val="4"/>
        </w:numPr>
        <w:tabs>
          <w:tab w:val="left" w:pos="360"/>
          <w:tab w:val="left" w:pos="540"/>
          <w:tab w:val="left" w:pos="1080"/>
        </w:tabs>
        <w:ind w:right="99" w:firstLine="540"/>
        <w:jc w:val="both"/>
        <w:rPr>
          <w:lang w:val="ro-RO"/>
        </w:rPr>
      </w:pPr>
      <w:r>
        <w:rPr>
          <w:sz w:val="26"/>
          <w:szCs w:val="26"/>
          <w:lang w:val="ro-RO"/>
        </w:rPr>
        <w:t>Solicitantul poartă răspundere pentru corectitudinea informației referitoare la venitul glob</w:t>
      </w:r>
      <w:r>
        <w:rPr>
          <w:sz w:val="26"/>
          <w:szCs w:val="26"/>
          <w:lang w:val="ro-RO"/>
        </w:rPr>
        <w:t xml:space="preserve">al al familiei și veridicitatea datelor expuse în cerere, în conformitate cu legislația. </w:t>
      </w:r>
    </w:p>
    <w:p w:rsidR="004C6277" w:rsidRPr="009D3144" w:rsidRDefault="00976DDE">
      <w:pPr>
        <w:numPr>
          <w:ilvl w:val="0"/>
          <w:numId w:val="4"/>
        </w:numPr>
        <w:tabs>
          <w:tab w:val="left" w:pos="540"/>
          <w:tab w:val="left" w:pos="1080"/>
        </w:tabs>
        <w:ind w:right="99" w:firstLine="540"/>
        <w:jc w:val="both"/>
        <w:rPr>
          <w:lang w:val="ro-RO"/>
        </w:rPr>
      </w:pPr>
      <w:r>
        <w:rPr>
          <w:sz w:val="26"/>
          <w:szCs w:val="26"/>
          <w:lang w:val="ro-RO"/>
        </w:rPr>
        <w:t>Cererea cu actele anexate va fi înregistrată, în modul stabilit,  la organele abilitate specificate în tcp. 12 din prezentul Regulament, care au obligația să-i eliber</w:t>
      </w:r>
      <w:r>
        <w:rPr>
          <w:sz w:val="26"/>
          <w:szCs w:val="26"/>
          <w:lang w:val="ro-RO"/>
        </w:rPr>
        <w:t xml:space="preserve">eze solicitantului o recipisă cu data primirii și numărul de înregistrare a cererii respective. </w:t>
      </w:r>
    </w:p>
    <w:p w:rsidR="004C6277" w:rsidRDefault="00976DDE">
      <w:pPr>
        <w:pStyle w:val="Textcomentariu"/>
        <w:numPr>
          <w:ilvl w:val="0"/>
          <w:numId w:val="4"/>
        </w:numPr>
        <w:tabs>
          <w:tab w:val="left" w:pos="540"/>
          <w:tab w:val="left" w:pos="1080"/>
        </w:tabs>
        <w:spacing w:after="120"/>
        <w:ind w:right="96" w:firstLine="539"/>
        <w:jc w:val="both"/>
        <w:rPr>
          <w:lang w:val="ro-RO"/>
        </w:rPr>
      </w:pPr>
      <w:r>
        <w:rPr>
          <w:sz w:val="26"/>
          <w:szCs w:val="26"/>
          <w:lang w:val="ro-RO"/>
        </w:rPr>
        <w:t>Contestațiile se depun contra deciziilor  comisiilor preturilor de sector se depun în adresa Direcțiilor teritoriale de asistenta socială ale sectoarelor sau c</w:t>
      </w:r>
      <w:r>
        <w:rPr>
          <w:sz w:val="26"/>
          <w:szCs w:val="26"/>
          <w:lang w:val="ro-RO"/>
        </w:rPr>
        <w:t xml:space="preserve">ătre Direcția generală asistenta socială și sănătate a Consiliului municipal Chișinău și sunt examinate de comisia constituită  de Consiliului municipal Chișinău pentru examinarea contestaților de acordare a ajutorului financiar. </w:t>
      </w:r>
    </w:p>
    <w:p w:rsidR="004C6277" w:rsidRPr="009D3144" w:rsidRDefault="00976DDE">
      <w:pPr>
        <w:numPr>
          <w:ilvl w:val="0"/>
          <w:numId w:val="4"/>
        </w:numPr>
        <w:tabs>
          <w:tab w:val="left" w:pos="540"/>
          <w:tab w:val="left" w:pos="1080"/>
        </w:tabs>
        <w:spacing w:after="120"/>
        <w:ind w:right="96" w:firstLine="539"/>
        <w:jc w:val="both"/>
        <w:rPr>
          <w:lang w:val="fr-FR"/>
        </w:rPr>
      </w:pPr>
      <w:r>
        <w:rPr>
          <w:sz w:val="26"/>
          <w:szCs w:val="26"/>
          <w:lang w:val="ro-RO"/>
        </w:rPr>
        <w:t xml:space="preserve">Întreprinderile </w:t>
      </w:r>
      <w:r>
        <w:rPr>
          <w:sz w:val="26"/>
          <w:szCs w:val="26"/>
          <w:lang w:val="ro-RO"/>
        </w:rPr>
        <w:t>municipale de gestionare a  fondului locativ nr. 1-23, gestionarii fondului locativ (CAC, APLAT, CC și blocurile locative departamentale), lunar, până  la data  de 30, vor transmite printr-un act de primire-predare comisiilor din cadrul preturilor de secto</w:t>
      </w:r>
      <w:r>
        <w:rPr>
          <w:sz w:val="26"/>
          <w:szCs w:val="26"/>
          <w:lang w:val="ro-RO"/>
        </w:rPr>
        <w:t>r listele potențialilor beneficiari de acordare a ajutorului financiar, inclusiv  în formatul  electronic convenit, cu anexarea dosarelor.</w:t>
      </w:r>
    </w:p>
    <w:p w:rsidR="004C6277" w:rsidRPr="009D3144" w:rsidRDefault="00976DDE">
      <w:pPr>
        <w:pStyle w:val="Textcomentariu"/>
        <w:numPr>
          <w:ilvl w:val="0"/>
          <w:numId w:val="4"/>
        </w:numPr>
        <w:tabs>
          <w:tab w:val="left" w:pos="540"/>
          <w:tab w:val="left" w:pos="1080"/>
        </w:tabs>
        <w:spacing w:after="120"/>
        <w:ind w:right="96" w:firstLine="539"/>
        <w:jc w:val="both"/>
        <w:rPr>
          <w:lang w:val="fr-FR"/>
        </w:rPr>
      </w:pPr>
      <w:r>
        <w:rPr>
          <w:sz w:val="26"/>
          <w:szCs w:val="26"/>
          <w:lang w:val="ro-RO"/>
        </w:rPr>
        <w:t>A</w:t>
      </w:r>
      <w:r w:rsidRPr="009D3144">
        <w:rPr>
          <w:rFonts w:ascii="Times New Roman CE" w:hAnsi="Times New Roman CE" w:cs="Times New Roman CE"/>
          <w:sz w:val="26"/>
          <w:szCs w:val="26"/>
          <w:lang w:val="fr-FR"/>
        </w:rPr>
        <w:t xml:space="preserve">dministratorul </w:t>
      </w:r>
      <w:r>
        <w:rPr>
          <w:rFonts w:ascii="Times New Roman CE" w:hAnsi="Times New Roman CE" w:cs="Times New Roman CE"/>
          <w:sz w:val="26"/>
          <w:szCs w:val="26"/>
          <w:lang w:val="ro-RO"/>
        </w:rPr>
        <w:t xml:space="preserve">(CAC, APLAT, CC și blocurile locative departamentale), </w:t>
      </w:r>
      <w:r w:rsidRPr="009D3144">
        <w:rPr>
          <w:rFonts w:ascii="Times New Roman CE" w:hAnsi="Times New Roman CE" w:cs="Times New Roman CE"/>
          <w:sz w:val="26"/>
          <w:szCs w:val="26"/>
          <w:lang w:val="fr-FR"/>
        </w:rPr>
        <w:t>este responsabil față de proprietari pentru pr</w:t>
      </w:r>
      <w:r w:rsidRPr="009D3144">
        <w:rPr>
          <w:rFonts w:ascii="Times New Roman CE" w:hAnsi="Times New Roman CE" w:cs="Times New Roman CE"/>
          <w:sz w:val="26"/>
          <w:szCs w:val="26"/>
          <w:lang w:val="fr-FR"/>
        </w:rPr>
        <w:t>ejudiciul cauzat ca urmare a neexecutării sau executării necorespunzătoare a obligațiilor sale în conformitate cu legea</w:t>
      </w:r>
      <w:r w:rsidRPr="009D3144">
        <w:rPr>
          <w:rFonts w:ascii="Times New Roman CE" w:hAnsi="Times New Roman CE" w:cs="Times New Roman CE"/>
          <w:vanish/>
          <w:sz w:val="26"/>
          <w:szCs w:val="26"/>
          <w:lang w:val="fr-FR"/>
        </w:rPr>
        <w:t xml:space="preserve">și poate fi tras la răspundere.n </w:t>
      </w:r>
      <w:r w:rsidRPr="009D3144">
        <w:rPr>
          <w:rFonts w:ascii="Times New Roman CE" w:hAnsi="Times New Roman CE" w:cs="Times New Roman CE"/>
          <w:sz w:val="26"/>
          <w:szCs w:val="26"/>
          <w:lang w:val="fr-FR"/>
        </w:rPr>
        <w:t xml:space="preserve"> și poate fi tras la răspundere</w:t>
      </w:r>
      <w:r w:rsidRPr="009D3144">
        <w:rPr>
          <w:sz w:val="26"/>
          <w:szCs w:val="26"/>
          <w:lang w:val="fr-FR"/>
        </w:rPr>
        <w:t>.</w:t>
      </w:r>
    </w:p>
    <w:p w:rsidR="004C6277" w:rsidRPr="009D3144" w:rsidRDefault="004C6277">
      <w:pPr>
        <w:pStyle w:val="Textcomentariu"/>
        <w:tabs>
          <w:tab w:val="left" w:pos="540"/>
          <w:tab w:val="left" w:pos="1080"/>
        </w:tabs>
        <w:spacing w:after="120"/>
        <w:ind w:right="96"/>
        <w:jc w:val="both"/>
        <w:rPr>
          <w:color w:val="FF0000"/>
          <w:sz w:val="26"/>
          <w:szCs w:val="26"/>
          <w:lang w:val="fr-FR"/>
        </w:rPr>
      </w:pPr>
    </w:p>
    <w:p w:rsidR="004C6277" w:rsidRDefault="004C6277">
      <w:pPr>
        <w:tabs>
          <w:tab w:val="left" w:pos="540"/>
          <w:tab w:val="left" w:pos="1080"/>
        </w:tabs>
        <w:spacing w:after="120"/>
        <w:ind w:right="96"/>
        <w:jc w:val="both"/>
        <w:rPr>
          <w:sz w:val="26"/>
          <w:szCs w:val="26"/>
          <w:lang w:val="ro-RO"/>
        </w:rPr>
      </w:pPr>
    </w:p>
    <w:p w:rsidR="004C6277" w:rsidRPr="009D3144" w:rsidRDefault="00976DDE">
      <w:pPr>
        <w:numPr>
          <w:ilvl w:val="2"/>
          <w:numId w:val="4"/>
        </w:numPr>
        <w:tabs>
          <w:tab w:val="left" w:pos="540"/>
        </w:tabs>
        <w:spacing w:after="80"/>
        <w:ind w:left="539" w:right="96" w:hanging="539"/>
        <w:jc w:val="center"/>
        <w:rPr>
          <w:lang w:val="en-US"/>
        </w:rPr>
      </w:pPr>
      <w:r>
        <w:rPr>
          <w:b/>
          <w:i/>
          <w:iCs/>
          <w:sz w:val="26"/>
          <w:szCs w:val="26"/>
          <w:lang w:val="ro-RO"/>
        </w:rPr>
        <w:t>Modul de examinare a cererilor privind acordarea ajutorului financiar</w:t>
      </w:r>
      <w:r>
        <w:rPr>
          <w:b/>
          <w:i/>
          <w:iCs/>
          <w:sz w:val="26"/>
          <w:szCs w:val="26"/>
          <w:lang w:val="ro-RO"/>
        </w:rPr>
        <w:t xml:space="preserve"> persoanelor </w:t>
      </w:r>
      <w:r>
        <w:rPr>
          <w:b/>
          <w:i/>
          <w:iCs/>
          <w:sz w:val="26"/>
          <w:szCs w:val="26"/>
          <w:lang w:val="ro-RO"/>
        </w:rPr>
        <w:t>nevoiașe</w:t>
      </w:r>
      <w:r>
        <w:rPr>
          <w:b/>
          <w:i/>
          <w:iCs/>
          <w:sz w:val="26"/>
          <w:szCs w:val="26"/>
          <w:lang w:val="ro-RO"/>
        </w:rPr>
        <w:t xml:space="preserve"> din municipiul Chișinău</w:t>
      </w:r>
    </w:p>
    <w:p w:rsidR="004C6277" w:rsidRPr="009D3144" w:rsidRDefault="00976DDE">
      <w:pPr>
        <w:numPr>
          <w:ilvl w:val="0"/>
          <w:numId w:val="4"/>
        </w:numPr>
        <w:tabs>
          <w:tab w:val="left" w:pos="540"/>
          <w:tab w:val="left" w:pos="1080"/>
        </w:tabs>
        <w:ind w:right="99" w:firstLine="540"/>
        <w:jc w:val="both"/>
        <w:rPr>
          <w:lang w:val="en-US"/>
        </w:rPr>
      </w:pPr>
      <w:r>
        <w:rPr>
          <w:sz w:val="26"/>
          <w:szCs w:val="26"/>
          <w:lang w:val="ro-RO"/>
        </w:rPr>
        <w:t xml:space="preserve">În cadrul preturilor de sector și primăriilor orașelor, satelor (comunelor) din componenţa municipiului Chișinău, în baza dispozițiilor preturilor de sector și </w:t>
      </w:r>
      <w:r>
        <w:rPr>
          <w:sz w:val="26"/>
          <w:szCs w:val="26"/>
          <w:lang w:val="ro-RO"/>
        </w:rPr>
        <w:lastRenderedPageBreak/>
        <w:t>primăriilor orașelor, satelor (comunelor), se cons</w:t>
      </w:r>
      <w:r>
        <w:rPr>
          <w:sz w:val="26"/>
          <w:szCs w:val="26"/>
          <w:lang w:val="ro-RO"/>
        </w:rPr>
        <w:t xml:space="preserve">tituie comisiile </w:t>
      </w:r>
      <w:bookmarkStart w:id="4" w:name="OLE_LINK1"/>
      <w:r>
        <w:rPr>
          <w:sz w:val="26"/>
          <w:szCs w:val="26"/>
          <w:lang w:val="ro-RO"/>
        </w:rPr>
        <w:t>pentru examinarea cererilor solicitanților</w:t>
      </w:r>
      <w:r>
        <w:rPr>
          <w:bCs/>
          <w:sz w:val="26"/>
          <w:szCs w:val="26"/>
          <w:lang w:val="ro-RO"/>
        </w:rPr>
        <w:t xml:space="preserve"> de ajutor financiar</w:t>
      </w:r>
      <w:bookmarkEnd w:id="4"/>
      <w:r>
        <w:rPr>
          <w:bCs/>
          <w:sz w:val="26"/>
          <w:szCs w:val="26"/>
          <w:lang w:val="ro-RO"/>
        </w:rPr>
        <w:t xml:space="preserve"> </w:t>
      </w:r>
      <w:r>
        <w:rPr>
          <w:sz w:val="26"/>
          <w:szCs w:val="26"/>
          <w:lang w:val="ro-RO"/>
        </w:rPr>
        <w:t>(în continuare - Comisia).</w:t>
      </w:r>
      <w:r>
        <w:rPr>
          <w:bCs/>
          <w:sz w:val="26"/>
          <w:szCs w:val="26"/>
          <w:lang w:val="ro-RO"/>
        </w:rPr>
        <w:t xml:space="preserve"> </w:t>
      </w:r>
    </w:p>
    <w:p w:rsidR="004C6277" w:rsidRPr="009D3144" w:rsidRDefault="00976DDE">
      <w:pPr>
        <w:numPr>
          <w:ilvl w:val="0"/>
          <w:numId w:val="4"/>
        </w:numPr>
        <w:tabs>
          <w:tab w:val="left" w:pos="540"/>
          <w:tab w:val="left" w:pos="1080"/>
        </w:tabs>
        <w:ind w:right="99" w:firstLine="540"/>
        <w:jc w:val="both"/>
        <w:rPr>
          <w:lang w:val="en-US"/>
        </w:rPr>
      </w:pPr>
      <w:r>
        <w:rPr>
          <w:sz w:val="26"/>
          <w:szCs w:val="26"/>
          <w:lang w:val="ro-RO"/>
        </w:rPr>
        <w:t>Comisia verifică dacă sunt prezentate toate actele necesare în conformitate cu prevederile tcp. 13 al prezentului Regulament și corectitudinea calcu</w:t>
      </w:r>
      <w:r>
        <w:rPr>
          <w:sz w:val="26"/>
          <w:szCs w:val="26"/>
          <w:lang w:val="ro-RO"/>
        </w:rPr>
        <w:t>lării venitului global mediu lunar pe fiecare persoană.</w:t>
      </w:r>
    </w:p>
    <w:p w:rsidR="004C6277" w:rsidRPr="009D3144" w:rsidRDefault="00976DDE">
      <w:pPr>
        <w:numPr>
          <w:ilvl w:val="0"/>
          <w:numId w:val="4"/>
        </w:numPr>
        <w:tabs>
          <w:tab w:val="left" w:pos="540"/>
          <w:tab w:val="left" w:pos="1080"/>
        </w:tabs>
        <w:ind w:right="99" w:firstLine="540"/>
        <w:jc w:val="both"/>
        <w:rPr>
          <w:lang w:val="en-US"/>
        </w:rPr>
      </w:pPr>
      <w:r>
        <w:rPr>
          <w:sz w:val="26"/>
          <w:szCs w:val="26"/>
          <w:lang w:val="ro-RO"/>
        </w:rPr>
        <w:t>Comisia respectivă perfectează procesele-verbale privind</w:t>
      </w:r>
      <w:r>
        <w:rPr>
          <w:bCs/>
          <w:sz w:val="26"/>
          <w:szCs w:val="26"/>
          <w:lang w:val="ro-RO"/>
        </w:rPr>
        <w:t xml:space="preserve"> aprobarea listelor beneficiarilor de ajutor financiar </w:t>
      </w:r>
      <w:r>
        <w:rPr>
          <w:sz w:val="26"/>
          <w:szCs w:val="26"/>
          <w:lang w:val="ro-RO"/>
        </w:rPr>
        <w:t>la efectuarea plaților pentru serviciile comunale și resursele energetice, conform anexei</w:t>
      </w:r>
      <w:r>
        <w:rPr>
          <w:sz w:val="26"/>
          <w:szCs w:val="26"/>
          <w:lang w:val="ro-RO"/>
        </w:rPr>
        <w:t xml:space="preserve"> nr. 3 la prezentul Regulament.</w:t>
      </w:r>
    </w:p>
    <w:p w:rsidR="004C6277" w:rsidRPr="009D3144" w:rsidRDefault="00976DDE">
      <w:pPr>
        <w:numPr>
          <w:ilvl w:val="0"/>
          <w:numId w:val="4"/>
        </w:numPr>
        <w:tabs>
          <w:tab w:val="left" w:pos="540"/>
          <w:tab w:val="left" w:pos="1080"/>
        </w:tabs>
        <w:ind w:right="99" w:firstLine="540"/>
        <w:jc w:val="both"/>
        <w:rPr>
          <w:lang w:val="en-US"/>
        </w:rPr>
      </w:pPr>
      <w:r>
        <w:rPr>
          <w:sz w:val="26"/>
          <w:szCs w:val="26"/>
          <w:lang w:val="ro-RO"/>
        </w:rPr>
        <w:t>Primăriile, preturile de sector, vor încheia contract cu Agenția Servicii Publice privind accesul la baza de date a serviciului cadastrului bunurilor imobile pentru obținerea informației din banca centrală de date în fiecare an pentru perioadele de activit</w:t>
      </w:r>
      <w:r>
        <w:rPr>
          <w:sz w:val="26"/>
          <w:szCs w:val="26"/>
          <w:lang w:val="ro-RO"/>
        </w:rPr>
        <w:t xml:space="preserve">ate a comisiilor privind compensarea cheltuielilor pentru persoanele </w:t>
      </w:r>
      <w:r>
        <w:rPr>
          <w:sz w:val="26"/>
          <w:szCs w:val="26"/>
          <w:lang w:val="ro-RO"/>
        </w:rPr>
        <w:t>nevoiașe</w:t>
      </w:r>
      <w:r>
        <w:rPr>
          <w:sz w:val="26"/>
          <w:szCs w:val="26"/>
          <w:lang w:val="ro-RO"/>
        </w:rPr>
        <w:t xml:space="preserve"> la efectuarea plăților pentru serviciile comunale și resursele  energetice.</w:t>
      </w:r>
    </w:p>
    <w:p w:rsidR="004C6277" w:rsidRPr="009D3144" w:rsidRDefault="00976DDE">
      <w:pPr>
        <w:pStyle w:val="Textcomentariu"/>
        <w:numPr>
          <w:ilvl w:val="0"/>
          <w:numId w:val="4"/>
        </w:numPr>
        <w:tabs>
          <w:tab w:val="left" w:pos="540"/>
          <w:tab w:val="left" w:pos="1080"/>
        </w:tabs>
        <w:ind w:right="99" w:firstLine="540"/>
        <w:jc w:val="both"/>
        <w:rPr>
          <w:lang w:val="en-US"/>
        </w:rPr>
      </w:pPr>
      <w:r>
        <w:rPr>
          <w:rStyle w:val="font-weight-bold"/>
          <w:rFonts w:cs="Segoe UI CE"/>
          <w:color w:val="212529"/>
          <w:sz w:val="26"/>
          <w:szCs w:val="26"/>
          <w:highlight w:val="white"/>
          <w:lang w:val="ro-RO" w:eastAsia="en-US"/>
        </w:rPr>
        <w:t xml:space="preserve">Direcția Generală Asistență Socială și Sănătate va determina modalitatea  de a oferi primăriilor </w:t>
      </w:r>
      <w:r>
        <w:rPr>
          <w:rStyle w:val="font-weight-bold"/>
          <w:rFonts w:cs="Segoe UI CE"/>
          <w:color w:val="212529"/>
          <w:sz w:val="26"/>
          <w:szCs w:val="26"/>
          <w:highlight w:val="white"/>
          <w:lang w:val="ro-RO" w:eastAsia="en-US"/>
        </w:rPr>
        <w:t>municipiului Chișinău</w:t>
      </w:r>
      <w:r>
        <w:rPr>
          <w:rFonts w:cs="Times New Roman CE"/>
          <w:sz w:val="26"/>
          <w:szCs w:val="26"/>
          <w:lang w:val="ro-RO"/>
        </w:rPr>
        <w:t>, preturilor de sector  a obține acces la informația privind venitu</w:t>
      </w:r>
      <w:r>
        <w:rPr>
          <w:sz w:val="26"/>
          <w:szCs w:val="26"/>
          <w:lang w:val="ro-RO"/>
        </w:rPr>
        <w:t xml:space="preserve">rile persoanelor solicitante parvenite din plăți sociale, salariile lunare, ajutorul de șomaj.  </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Primăriile, preturile de sector, vor desemna secretarul Comisiei privin</w:t>
      </w:r>
      <w:r>
        <w:rPr>
          <w:sz w:val="26"/>
          <w:szCs w:val="26"/>
          <w:lang w:val="ro-RO"/>
        </w:rPr>
        <w:t xml:space="preserve">d compensarea cheltuielilor pentru persoanele </w:t>
      </w:r>
      <w:r>
        <w:rPr>
          <w:sz w:val="26"/>
          <w:szCs w:val="26"/>
          <w:lang w:val="ro-RO"/>
        </w:rPr>
        <w:t>nevoiașe</w:t>
      </w:r>
      <w:r>
        <w:rPr>
          <w:sz w:val="26"/>
          <w:szCs w:val="26"/>
          <w:lang w:val="ro-RO"/>
        </w:rPr>
        <w:t xml:space="preserve"> la efectuarea plăților pentru serviciile comunale și resursele energetice din cadrul preturilor de sector, persoana responsabilă de accesarea bazei de date  a altor instituții statale a informației de </w:t>
      </w:r>
      <w:r>
        <w:rPr>
          <w:sz w:val="26"/>
          <w:szCs w:val="26"/>
          <w:lang w:val="ro-RO"/>
        </w:rPr>
        <w:t>acte cerute în p.15 a prezentului Regulament.   Secretarul comisiei respectiv, va anexa la  fiecare cerere inițială sau de confirmare pe suport de hârtie informația din bazele de date a instituțiilor instantaneitate de examinarea ei în comisie.</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 xml:space="preserve">Secretarul </w:t>
      </w:r>
      <w:r>
        <w:rPr>
          <w:sz w:val="26"/>
          <w:szCs w:val="26"/>
          <w:lang w:val="ro-RO"/>
        </w:rPr>
        <w:t xml:space="preserve">Comisiei privind compensarea cheltuielilor pentru persoanele </w:t>
      </w:r>
      <w:r>
        <w:rPr>
          <w:sz w:val="26"/>
          <w:szCs w:val="26"/>
          <w:lang w:val="ro-RO"/>
        </w:rPr>
        <w:t>nevoiașe</w:t>
      </w:r>
      <w:r>
        <w:rPr>
          <w:sz w:val="26"/>
          <w:szCs w:val="26"/>
          <w:lang w:val="ro-RO"/>
        </w:rPr>
        <w:t xml:space="preserve"> la efectuarea plăților pentru serviciile comunale și resursele  energetice din cadrul preturilor de sector  va semna o declarație pe proprie răspundere că va utiliza informația din bazel</w:t>
      </w:r>
      <w:r>
        <w:rPr>
          <w:sz w:val="26"/>
          <w:szCs w:val="26"/>
          <w:lang w:val="ro-RO"/>
        </w:rPr>
        <w:t xml:space="preserve">e de date la care are acces  doar în scopul identificării  informaților necesare, stipulate în p.15 la prezentul Regulament ce se referă la persoanele solicitante de ajutor financiar. </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Pentru soluționarea cazurilor cu circumstanțe neordinate, Comisia are d</w:t>
      </w:r>
      <w:r>
        <w:rPr>
          <w:sz w:val="26"/>
          <w:szCs w:val="26"/>
          <w:lang w:val="ro-RO"/>
        </w:rPr>
        <w:t>reptul de a verifica la fata locului situația reală din familia solicitanților de ajutor financiar, cu întocmirea unui act de constatare și perfectarea obligatorie a anchetei sociale de către direcțiile asistenta socială și sănătate, primăriile din suburbi</w:t>
      </w:r>
      <w:r>
        <w:rPr>
          <w:sz w:val="26"/>
          <w:szCs w:val="26"/>
          <w:lang w:val="ro-RO"/>
        </w:rPr>
        <w:t>ile municipiului Chișinău pentru solicitanții de ajutor financiar cu cazuri neordinate, care va servi drept temei pentru luarea deciziei definitive, inclusă în procesul-verbal, întocmit și semnat de către toți membrii Comisiei</w:t>
      </w:r>
      <w:r>
        <w:rPr>
          <w:b/>
          <w:i/>
          <w:sz w:val="26"/>
          <w:szCs w:val="26"/>
          <w:lang w:val="ro-RO"/>
        </w:rPr>
        <w:t xml:space="preserve">. </w:t>
      </w:r>
    </w:p>
    <w:p w:rsidR="004C6277" w:rsidRDefault="00976DDE">
      <w:pPr>
        <w:numPr>
          <w:ilvl w:val="0"/>
          <w:numId w:val="4"/>
        </w:numPr>
        <w:tabs>
          <w:tab w:val="left" w:pos="540"/>
          <w:tab w:val="left" w:pos="1080"/>
        </w:tabs>
        <w:ind w:right="99" w:firstLine="540"/>
        <w:jc w:val="both"/>
      </w:pPr>
      <w:r>
        <w:rPr>
          <w:sz w:val="26"/>
          <w:szCs w:val="26"/>
          <w:lang w:val="ro-RO"/>
        </w:rPr>
        <w:t>Comisia este în drept să so</w:t>
      </w:r>
      <w:r>
        <w:rPr>
          <w:sz w:val="26"/>
          <w:szCs w:val="26"/>
          <w:lang w:val="ro-RO"/>
        </w:rPr>
        <w:t>licite organelor ce au eliberat certificatele respective confirmarea veridicității acestora.</w:t>
      </w:r>
    </w:p>
    <w:p w:rsidR="004C6277" w:rsidRDefault="00976DDE">
      <w:pPr>
        <w:numPr>
          <w:ilvl w:val="0"/>
          <w:numId w:val="4"/>
        </w:numPr>
        <w:tabs>
          <w:tab w:val="left" w:pos="540"/>
          <w:tab w:val="left" w:pos="1080"/>
        </w:tabs>
        <w:spacing w:after="40"/>
        <w:ind w:right="96" w:firstLine="539"/>
        <w:jc w:val="both"/>
      </w:pPr>
      <w:r>
        <w:rPr>
          <w:sz w:val="26"/>
          <w:szCs w:val="26"/>
          <w:lang w:val="ro-RO"/>
        </w:rPr>
        <w:t>În cazul în care la verificarea actelor prezentate de către beneficiar se depistează informații false, Comisia întocmește un proces-verbal privind excluderea solic</w:t>
      </w:r>
      <w:r>
        <w:rPr>
          <w:sz w:val="26"/>
          <w:szCs w:val="26"/>
          <w:lang w:val="ro-RO"/>
        </w:rPr>
        <w:t xml:space="preserve">itantului din lista beneficiarilor de </w:t>
      </w:r>
      <w:r>
        <w:rPr>
          <w:bCs/>
          <w:sz w:val="26"/>
          <w:szCs w:val="26"/>
          <w:lang w:val="ro-RO"/>
        </w:rPr>
        <w:t xml:space="preserve">ajutor financiar </w:t>
      </w:r>
      <w:r>
        <w:rPr>
          <w:sz w:val="26"/>
          <w:szCs w:val="26"/>
          <w:lang w:val="ro-RO"/>
        </w:rPr>
        <w:t>la efectuarea plaților la serviciile comunale și resursele energetice, care asigură restituirea sumei acordate nejustificat în bugetul municipal și, după caz, va informa organele de drept.</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Solicitantul</w:t>
      </w:r>
      <w:r>
        <w:rPr>
          <w:sz w:val="26"/>
          <w:szCs w:val="26"/>
          <w:lang w:val="ro-RO"/>
        </w:rPr>
        <w:t xml:space="preserve"> este anunțat în scris de către Comisie despre motivele refuzului acordării ajutorului  financiar, conform prevederilor legale.</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Procesele-verbale privind</w:t>
      </w:r>
      <w:r>
        <w:rPr>
          <w:bCs/>
          <w:sz w:val="26"/>
          <w:szCs w:val="26"/>
          <w:lang w:val="ro-RO"/>
        </w:rPr>
        <w:t xml:space="preserve"> aprobarea listelor beneficiarilor de ajutor financiar </w:t>
      </w:r>
      <w:r>
        <w:rPr>
          <w:sz w:val="26"/>
          <w:szCs w:val="26"/>
          <w:lang w:val="ro-RO"/>
        </w:rPr>
        <w:t>la efectuarea plaților pentru serviciile comunal</w:t>
      </w:r>
      <w:r>
        <w:rPr>
          <w:sz w:val="26"/>
          <w:szCs w:val="26"/>
          <w:lang w:val="ro-RO"/>
        </w:rPr>
        <w:t xml:space="preserve">e și resursele energetice semnate de către </w:t>
      </w:r>
      <w:r>
        <w:rPr>
          <w:sz w:val="26"/>
          <w:szCs w:val="26"/>
          <w:lang w:val="ro-RO"/>
        </w:rPr>
        <w:lastRenderedPageBreak/>
        <w:t>membrii Comisiei cu aplicarea  stampilei instituției, se transmit către intermediarul la decontări ,</w:t>
      </w:r>
      <w:r>
        <w:rPr>
          <w:iCs/>
          <w:sz w:val="26"/>
          <w:szCs w:val="26"/>
          <w:lang w:val="ro-RO"/>
        </w:rPr>
        <w:t xml:space="preserve"> nu mai târziu de data  de 20 a lunii în curs.</w:t>
      </w:r>
    </w:p>
    <w:p w:rsidR="004C6277" w:rsidRPr="009D3144" w:rsidRDefault="00976DDE">
      <w:pPr>
        <w:numPr>
          <w:ilvl w:val="0"/>
          <w:numId w:val="4"/>
        </w:numPr>
        <w:tabs>
          <w:tab w:val="left" w:pos="540"/>
          <w:tab w:val="left" w:pos="1080"/>
        </w:tabs>
        <w:ind w:right="99" w:firstLine="540"/>
        <w:jc w:val="both"/>
        <w:rPr>
          <w:lang w:val="fr-FR"/>
        </w:rPr>
      </w:pPr>
      <w:r>
        <w:rPr>
          <w:iCs/>
          <w:sz w:val="26"/>
          <w:szCs w:val="26"/>
          <w:lang w:val="ro-RO"/>
        </w:rPr>
        <w:t xml:space="preserve">Toate modificările ulterioare apărute în datele </w:t>
      </w:r>
      <w:r>
        <w:rPr>
          <w:b/>
          <w:bCs/>
          <w:iCs/>
          <w:sz w:val="26"/>
          <w:szCs w:val="26"/>
          <w:lang w:val="ro-RO"/>
        </w:rPr>
        <w:t>beneficiarilor</w:t>
      </w:r>
      <w:r>
        <w:rPr>
          <w:iCs/>
          <w:sz w:val="26"/>
          <w:szCs w:val="26"/>
          <w:lang w:val="ro-RO"/>
        </w:rPr>
        <w:t xml:space="preserve"> de </w:t>
      </w:r>
      <w:r>
        <w:rPr>
          <w:iCs/>
          <w:sz w:val="26"/>
          <w:szCs w:val="26"/>
          <w:lang w:val="ro-RO"/>
        </w:rPr>
        <w:t xml:space="preserve">ajutor financiar vor fi obligatoriu transmise suplimentar de către Întreprinderile municipale de gestionare a  fondului locativ nr. 1-23, gestionarii fondului locativ (CAC, APLAT, CC și blocurile locative departamentale) către </w:t>
      </w:r>
      <w:r>
        <w:rPr>
          <w:iCs/>
          <w:sz w:val="26"/>
          <w:szCs w:val="26"/>
          <w:lang w:val="ro-RO"/>
        </w:rPr>
        <w:t>prețurile</w:t>
      </w:r>
      <w:r>
        <w:rPr>
          <w:iCs/>
          <w:sz w:val="26"/>
          <w:szCs w:val="26"/>
          <w:lang w:val="ro-RO"/>
        </w:rPr>
        <w:t xml:space="preserve"> de sector imediat d</w:t>
      </w:r>
      <w:r>
        <w:rPr>
          <w:iCs/>
          <w:sz w:val="26"/>
          <w:szCs w:val="26"/>
          <w:lang w:val="ro-RO"/>
        </w:rPr>
        <w:t xml:space="preserve">upă parvenirea lor până la data de 15 a lunii precedentei celei în care vor fi operate modificările. </w:t>
      </w:r>
      <w:r>
        <w:rPr>
          <w:iCs/>
          <w:sz w:val="26"/>
          <w:szCs w:val="26"/>
          <w:lang w:val="ro-RO"/>
        </w:rPr>
        <w:t>Prețurile de sector vor transmite datele către Intermediarul la decontări până la data de 25.</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 xml:space="preserve">Intermediarul la decontări </w:t>
      </w:r>
      <w:r>
        <w:rPr>
          <w:iCs/>
          <w:sz w:val="26"/>
          <w:szCs w:val="26"/>
          <w:lang w:val="ro-RO"/>
        </w:rPr>
        <w:t>verifică l</w:t>
      </w:r>
      <w:r>
        <w:rPr>
          <w:sz w:val="26"/>
          <w:szCs w:val="26"/>
          <w:lang w:val="ro-RO"/>
        </w:rPr>
        <w:t>istele beneficiarilor co</w:t>
      </w:r>
      <w:r>
        <w:rPr>
          <w:sz w:val="26"/>
          <w:szCs w:val="26"/>
          <w:lang w:val="ro-RO"/>
        </w:rPr>
        <w:t>nform cerințelor din contractul încheiat cu a</w:t>
      </w:r>
      <w:r>
        <w:rPr>
          <w:b/>
          <w:bCs/>
          <w:sz w:val="26"/>
          <w:szCs w:val="26"/>
          <w:lang w:val="ro-RO"/>
        </w:rPr>
        <w:t>utoritatea abilitată</w:t>
      </w:r>
      <w:r>
        <w:rPr>
          <w:sz w:val="26"/>
          <w:szCs w:val="26"/>
          <w:lang w:val="ro-RO"/>
        </w:rPr>
        <w:t>, și în cazul depistării acestora, informează Comisia respectivă referitor la luarea deciziilor corespunzătoare.</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 xml:space="preserve">Intermediarul la decontări </w:t>
      </w:r>
      <w:r>
        <w:rPr>
          <w:iCs/>
          <w:sz w:val="26"/>
          <w:szCs w:val="26"/>
          <w:lang w:val="ro-RO"/>
        </w:rPr>
        <w:t>efectuează calculele privind suma ajutorului financ</w:t>
      </w:r>
      <w:r>
        <w:rPr>
          <w:iCs/>
          <w:sz w:val="26"/>
          <w:szCs w:val="26"/>
          <w:lang w:val="ro-RO"/>
        </w:rPr>
        <w:t>iar care urmează a fi acordată în numerar beneficiarilor pentru achitarea</w:t>
      </w:r>
      <w:r>
        <w:rPr>
          <w:sz w:val="26"/>
          <w:szCs w:val="26"/>
          <w:lang w:val="ro-RO"/>
        </w:rPr>
        <w:t xml:space="preserve"> energiei termice, gazelor naturale, lemnelor și cărbunilor, energiei electrice, diferenței în urma majorării tarifului pentru transportarea deșeurilor menajere  solide și</w:t>
      </w:r>
      <w:r>
        <w:rPr>
          <w:iCs/>
          <w:sz w:val="26"/>
          <w:szCs w:val="26"/>
          <w:lang w:val="ro-RO"/>
        </w:rPr>
        <w:t xml:space="preserve"> volumului d</w:t>
      </w:r>
      <w:r>
        <w:rPr>
          <w:iCs/>
          <w:sz w:val="26"/>
          <w:szCs w:val="26"/>
          <w:lang w:val="ro-RO"/>
        </w:rPr>
        <w:t xml:space="preserve">e apă suplimentar calculat </w:t>
      </w:r>
      <w:r>
        <w:rPr>
          <w:sz w:val="26"/>
          <w:szCs w:val="26"/>
          <w:lang w:val="ro-RO"/>
        </w:rPr>
        <w:t>(cota-parte), conform</w:t>
      </w:r>
      <w:r>
        <w:rPr>
          <w:iCs/>
          <w:sz w:val="26"/>
          <w:szCs w:val="26"/>
          <w:lang w:val="ro-RO"/>
        </w:rPr>
        <w:t xml:space="preserve"> </w:t>
      </w:r>
      <w:r>
        <w:rPr>
          <w:sz w:val="26"/>
          <w:szCs w:val="26"/>
          <w:lang w:val="ro-RO"/>
        </w:rPr>
        <w:t>anexei nr. 4 la prezentul Regulament și, ulterior, se</w:t>
      </w:r>
      <w:r>
        <w:rPr>
          <w:color w:val="FF0000"/>
          <w:sz w:val="26"/>
          <w:szCs w:val="26"/>
          <w:lang w:val="ro-RO"/>
        </w:rPr>
        <w:t xml:space="preserve"> </w:t>
      </w:r>
      <w:r>
        <w:rPr>
          <w:sz w:val="26"/>
          <w:szCs w:val="26"/>
          <w:lang w:val="ro-RO"/>
        </w:rPr>
        <w:t xml:space="preserve">transmite </w:t>
      </w:r>
      <w:r>
        <w:rPr>
          <w:iCs/>
          <w:sz w:val="26"/>
          <w:szCs w:val="26"/>
          <w:lang w:val="ro-RO"/>
        </w:rPr>
        <w:t>listele beneficiarilor</w:t>
      </w:r>
      <w:r>
        <w:rPr>
          <w:sz w:val="26"/>
          <w:szCs w:val="26"/>
          <w:lang w:val="ro-RO"/>
        </w:rPr>
        <w:t xml:space="preserve"> către autoritatea abilitată</w:t>
      </w:r>
      <w:r>
        <w:rPr>
          <w:iCs/>
          <w:sz w:val="26"/>
          <w:szCs w:val="26"/>
          <w:lang w:val="ro-RO"/>
        </w:rPr>
        <w:t xml:space="preserve">, nu mai târziu de data de </w:t>
      </w:r>
      <w:r>
        <w:rPr>
          <w:bCs/>
          <w:iCs/>
          <w:sz w:val="26"/>
          <w:szCs w:val="26"/>
          <w:lang w:val="ro-RO"/>
        </w:rPr>
        <w:t>15</w:t>
      </w:r>
      <w:r>
        <w:rPr>
          <w:iCs/>
          <w:sz w:val="26"/>
          <w:szCs w:val="26"/>
          <w:lang w:val="ro-RO"/>
        </w:rPr>
        <w:t xml:space="preserve"> a lunii în curs. </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 xml:space="preserve">Autoritatea abilitată semnează contractele cu Intermediarul la decontări și „Posta Moldovei” Î.S., în care sunt stipulate modalitățile privind </w:t>
      </w:r>
      <w:r>
        <w:rPr>
          <w:bCs/>
          <w:sz w:val="26"/>
          <w:szCs w:val="26"/>
          <w:lang w:val="ro-RO"/>
        </w:rPr>
        <w:t xml:space="preserve">calcularea ajutorului financiar, verificarea datelor și achitarea în numerar a ajutorului financiar persoanelor </w:t>
      </w:r>
      <w:r>
        <w:rPr>
          <w:bCs/>
          <w:sz w:val="26"/>
          <w:szCs w:val="26"/>
          <w:lang w:val="ro-RO"/>
        </w:rPr>
        <w:t>n</w:t>
      </w:r>
      <w:r>
        <w:rPr>
          <w:bCs/>
          <w:sz w:val="26"/>
          <w:szCs w:val="26"/>
          <w:lang w:val="ro-RO"/>
        </w:rPr>
        <w:t>evoiașe</w:t>
      </w:r>
      <w:r>
        <w:rPr>
          <w:bCs/>
          <w:sz w:val="26"/>
          <w:szCs w:val="26"/>
          <w:lang w:val="ro-RO"/>
        </w:rPr>
        <w:t>. Cetățeni vor fi informați despre modalitățile de calcul și achitare a ajutorului financiar.</w:t>
      </w:r>
    </w:p>
    <w:p w:rsidR="004C6277" w:rsidRPr="009D3144" w:rsidRDefault="00976DDE">
      <w:pPr>
        <w:numPr>
          <w:ilvl w:val="0"/>
          <w:numId w:val="4"/>
        </w:numPr>
        <w:tabs>
          <w:tab w:val="left" w:pos="540"/>
          <w:tab w:val="left" w:pos="1080"/>
        </w:tabs>
        <w:ind w:right="99" w:firstLine="540"/>
        <w:jc w:val="both"/>
        <w:rPr>
          <w:lang w:val="fr-FR"/>
        </w:rPr>
      </w:pPr>
      <w:r>
        <w:rPr>
          <w:bCs/>
          <w:sz w:val="26"/>
          <w:szCs w:val="26"/>
          <w:lang w:val="ro-RO"/>
        </w:rPr>
        <w:t xml:space="preserve">Autoritatea abilitată </w:t>
      </w:r>
      <w:r w:rsidRPr="009D3144">
        <w:rPr>
          <w:sz w:val="26"/>
          <w:szCs w:val="26"/>
          <w:lang w:val="fr-FR"/>
        </w:rPr>
        <w:t xml:space="preserve">va semna contracte de transfer cu furnizorii/prestatorii de servicii </w:t>
      </w:r>
      <w:r>
        <w:rPr>
          <w:sz w:val="26"/>
          <w:szCs w:val="26"/>
          <w:lang w:val="ro-RO"/>
        </w:rPr>
        <w:t>și</w:t>
      </w:r>
      <w:r w:rsidRPr="009D3144">
        <w:rPr>
          <w:sz w:val="26"/>
          <w:szCs w:val="26"/>
          <w:lang w:val="fr-FR"/>
        </w:rPr>
        <w:t xml:space="preserve">/sau intermediarii la </w:t>
      </w:r>
      <w:r>
        <w:rPr>
          <w:sz w:val="26"/>
          <w:szCs w:val="26"/>
          <w:lang w:val="ro-RO"/>
        </w:rPr>
        <w:t>decontări</w:t>
      </w:r>
      <w:r w:rsidRPr="009D3144">
        <w:rPr>
          <w:sz w:val="26"/>
          <w:szCs w:val="26"/>
          <w:lang w:val="fr-FR"/>
        </w:rPr>
        <w:t xml:space="preserve">, </w:t>
      </w:r>
      <w:r>
        <w:rPr>
          <w:sz w:val="26"/>
          <w:szCs w:val="26"/>
          <w:lang w:val="ro-RO"/>
        </w:rPr>
        <w:t>în</w:t>
      </w:r>
      <w:r w:rsidRPr="009D3144">
        <w:rPr>
          <w:sz w:val="26"/>
          <w:szCs w:val="26"/>
          <w:lang w:val="fr-FR"/>
        </w:rPr>
        <w:t xml:space="preserve"> care.va </w:t>
      </w:r>
      <w:r>
        <w:rPr>
          <w:sz w:val="26"/>
          <w:szCs w:val="26"/>
          <w:lang w:val="ro-RO"/>
        </w:rPr>
        <w:t>fi</w:t>
      </w:r>
      <w:r w:rsidRPr="009D3144">
        <w:rPr>
          <w:sz w:val="26"/>
          <w:szCs w:val="26"/>
          <w:lang w:val="fr-FR"/>
        </w:rPr>
        <w:t xml:space="preserve"> stipulat</w:t>
      </w:r>
      <w:r>
        <w:rPr>
          <w:sz w:val="26"/>
          <w:szCs w:val="26"/>
          <w:lang w:val="ro-RO"/>
        </w:rPr>
        <w:t>ă</w:t>
      </w:r>
      <w:r w:rsidRPr="009D3144">
        <w:rPr>
          <w:sz w:val="26"/>
          <w:szCs w:val="26"/>
          <w:lang w:val="fr-FR"/>
        </w:rPr>
        <w:t xml:space="preserve"> modal</w:t>
      </w:r>
      <w:r w:rsidRPr="009D3144">
        <w:rPr>
          <w:sz w:val="26"/>
          <w:szCs w:val="26"/>
          <w:lang w:val="fr-FR"/>
        </w:rPr>
        <w:t xml:space="preserve">itatea privind compensarea cheltuielilor la efectuarea </w:t>
      </w:r>
      <w:r>
        <w:rPr>
          <w:sz w:val="26"/>
          <w:szCs w:val="26"/>
          <w:lang w:val="ro-RO"/>
        </w:rPr>
        <w:t>plăților</w:t>
      </w:r>
      <w:r w:rsidRPr="009D3144">
        <w:rPr>
          <w:sz w:val="26"/>
          <w:szCs w:val="26"/>
          <w:lang w:val="fr-FR"/>
        </w:rPr>
        <w:t xml:space="preserve"> la serviciile comunale</w:t>
      </w:r>
      <w:r>
        <w:rPr>
          <w:sz w:val="26"/>
          <w:szCs w:val="26"/>
          <w:lang w:val="ro-RO"/>
        </w:rPr>
        <w:t xml:space="preserve"> și </w:t>
      </w:r>
      <w:r w:rsidRPr="009D3144">
        <w:rPr>
          <w:sz w:val="26"/>
          <w:szCs w:val="26"/>
          <w:lang w:val="fr-FR"/>
        </w:rPr>
        <w:t>resursele energetice.</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Autoritatea abilitată solicită alocarea mijloacelor financiare bugetare de la Direcția generală finanțe și transferă mijloacele bănești la contu</w:t>
      </w:r>
      <w:r>
        <w:rPr>
          <w:sz w:val="26"/>
          <w:szCs w:val="26"/>
          <w:lang w:val="ro-RO"/>
        </w:rPr>
        <w:t xml:space="preserve">l </w:t>
      </w:r>
      <w:r>
        <w:rPr>
          <w:b/>
          <w:bCs/>
          <w:sz w:val="26"/>
          <w:szCs w:val="26"/>
          <w:lang w:val="ro-RO"/>
        </w:rPr>
        <w:t>intermediarul la decontări</w:t>
      </w:r>
      <w:r>
        <w:rPr>
          <w:sz w:val="26"/>
          <w:szCs w:val="26"/>
          <w:lang w:val="ro-RO"/>
        </w:rPr>
        <w:t xml:space="preserve">, pentru </w:t>
      </w:r>
      <w:r>
        <w:rPr>
          <w:bCs/>
          <w:sz w:val="26"/>
          <w:szCs w:val="26"/>
          <w:lang w:val="ro-RO"/>
        </w:rPr>
        <w:t xml:space="preserve">achitarea  ajutorului financiar persoanelor </w:t>
      </w:r>
      <w:r>
        <w:rPr>
          <w:bCs/>
          <w:sz w:val="26"/>
          <w:szCs w:val="26"/>
          <w:lang w:val="ro-RO"/>
        </w:rPr>
        <w:t>nevoiașe</w:t>
      </w:r>
      <w:r>
        <w:rPr>
          <w:sz w:val="26"/>
          <w:szCs w:val="26"/>
          <w:lang w:val="ro-RO"/>
        </w:rPr>
        <w:t>.</w:t>
      </w:r>
    </w:p>
    <w:p w:rsidR="004C6277" w:rsidRPr="009D3144" w:rsidRDefault="00976DDE">
      <w:pPr>
        <w:numPr>
          <w:ilvl w:val="0"/>
          <w:numId w:val="4"/>
        </w:numPr>
        <w:tabs>
          <w:tab w:val="left" w:pos="540"/>
          <w:tab w:val="left" w:pos="1080"/>
        </w:tabs>
        <w:ind w:right="99" w:firstLine="540"/>
        <w:jc w:val="both"/>
        <w:rPr>
          <w:lang w:val="fr-FR"/>
        </w:rPr>
      </w:pPr>
      <w:r>
        <w:rPr>
          <w:sz w:val="26"/>
          <w:szCs w:val="26"/>
          <w:lang w:val="ro-RO"/>
        </w:rPr>
        <w:t xml:space="preserve">În baza listelor beneficiarilor de ajutor financiar, persoanele </w:t>
      </w:r>
      <w:r>
        <w:rPr>
          <w:sz w:val="26"/>
          <w:szCs w:val="26"/>
          <w:lang w:val="ro-RO"/>
        </w:rPr>
        <w:t>nevoiașe</w:t>
      </w:r>
      <w:r>
        <w:rPr>
          <w:color w:val="FF0000"/>
          <w:sz w:val="26"/>
          <w:szCs w:val="26"/>
          <w:lang w:val="ro-RO"/>
        </w:rPr>
        <w:t xml:space="preserve"> </w:t>
      </w:r>
      <w:r>
        <w:rPr>
          <w:sz w:val="26"/>
          <w:szCs w:val="26"/>
          <w:lang w:val="ro-RO"/>
        </w:rPr>
        <w:t>primesc în numerar ajutorul financiar la efectuarea plaților pentru serviciile comunale și r</w:t>
      </w:r>
      <w:r>
        <w:rPr>
          <w:sz w:val="26"/>
          <w:szCs w:val="26"/>
          <w:lang w:val="ro-RO"/>
        </w:rPr>
        <w:t>esursele energetice, prin intermediul filialelor Î.S. „Posta Moldovei”.</w:t>
      </w:r>
    </w:p>
    <w:p w:rsidR="004C6277" w:rsidRPr="009D3144" w:rsidRDefault="00976DDE">
      <w:pPr>
        <w:numPr>
          <w:ilvl w:val="0"/>
          <w:numId w:val="4"/>
        </w:numPr>
        <w:tabs>
          <w:tab w:val="left" w:pos="540"/>
          <w:tab w:val="left" w:pos="1080"/>
        </w:tabs>
        <w:spacing w:after="120"/>
        <w:ind w:right="96" w:firstLine="539"/>
        <w:jc w:val="both"/>
        <w:rPr>
          <w:lang w:val="fr-FR"/>
        </w:rPr>
      </w:pPr>
      <w:r>
        <w:rPr>
          <w:sz w:val="26"/>
          <w:szCs w:val="26"/>
          <w:lang w:val="ro-RO"/>
        </w:rPr>
        <w:t>Preturile de sector, primăriile orașelor, satelor (comunelor) din componenţa municipiului Chișinău păstrează dosarele beneficiarilor privind acordarea ajutorului financiar, timp de 3 a</w:t>
      </w:r>
      <w:r>
        <w:rPr>
          <w:sz w:val="26"/>
          <w:szCs w:val="26"/>
          <w:lang w:val="ro-RO"/>
        </w:rPr>
        <w:t xml:space="preserve">ni. </w:t>
      </w:r>
    </w:p>
    <w:p w:rsidR="004C6277" w:rsidRPr="009D3144" w:rsidRDefault="00976DDE">
      <w:pPr>
        <w:spacing w:before="120" w:after="120"/>
        <w:jc w:val="center"/>
        <w:rPr>
          <w:lang w:val="fr-FR"/>
        </w:rPr>
      </w:pPr>
      <w:r>
        <w:rPr>
          <w:b/>
          <w:bCs/>
          <w:i/>
          <w:iCs/>
          <w:sz w:val="26"/>
          <w:szCs w:val="26"/>
          <w:lang w:val="ro-RO"/>
        </w:rPr>
        <w:t xml:space="preserve">IV. Modul de determinare avenitului global al unei persoanei (familii) </w:t>
      </w:r>
      <w:r>
        <w:rPr>
          <w:b/>
          <w:bCs/>
          <w:i/>
          <w:iCs/>
          <w:sz w:val="26"/>
          <w:szCs w:val="26"/>
          <w:lang w:val="ro-RO"/>
        </w:rPr>
        <w:t>nevoiașe</w:t>
      </w:r>
    </w:p>
    <w:p w:rsidR="004C6277" w:rsidRPr="009D3144" w:rsidRDefault="00976DDE">
      <w:pPr>
        <w:numPr>
          <w:ilvl w:val="0"/>
          <w:numId w:val="4"/>
        </w:numPr>
        <w:tabs>
          <w:tab w:val="left" w:pos="1080"/>
        </w:tabs>
        <w:ind w:firstLine="540"/>
        <w:jc w:val="both"/>
        <w:rPr>
          <w:lang w:val="fr-FR"/>
        </w:rPr>
      </w:pPr>
      <w:r>
        <w:rPr>
          <w:sz w:val="26"/>
          <w:szCs w:val="26"/>
          <w:lang w:val="ro-RO"/>
        </w:rPr>
        <w:t>Venitul global al unei persoane (familii) se determină conform Hotărârii Guvernului Republicii Moldova nr. 1084 din 04.10.2004 „P</w:t>
      </w:r>
      <w:r>
        <w:rPr>
          <w:rStyle w:val="docheader"/>
          <w:bCs/>
          <w:sz w:val="26"/>
          <w:szCs w:val="26"/>
          <w:lang w:val="ro-RO"/>
        </w:rPr>
        <w:t xml:space="preserve">entru aprobarea Regulamentului cu privire </w:t>
      </w:r>
      <w:r>
        <w:rPr>
          <w:rStyle w:val="docheader"/>
          <w:bCs/>
          <w:sz w:val="26"/>
          <w:szCs w:val="26"/>
          <w:lang w:val="ro-RO"/>
        </w:rPr>
        <w:t>la modul de determinare a venitului global al unei persoane (familiei)”.</w:t>
      </w:r>
    </w:p>
    <w:p w:rsidR="004C6277" w:rsidRPr="009D3144" w:rsidRDefault="00976DDE">
      <w:pPr>
        <w:numPr>
          <w:ilvl w:val="0"/>
          <w:numId w:val="4"/>
        </w:numPr>
        <w:tabs>
          <w:tab w:val="left" w:pos="540"/>
          <w:tab w:val="left" w:pos="1080"/>
        </w:tabs>
        <w:ind w:right="96" w:firstLine="539"/>
        <w:jc w:val="both"/>
        <w:rPr>
          <w:lang w:val="fr-FR"/>
        </w:rPr>
      </w:pPr>
      <w:r>
        <w:rPr>
          <w:sz w:val="26"/>
          <w:szCs w:val="26"/>
          <w:lang w:val="ro-RO"/>
        </w:rPr>
        <w:t>Venitul global al unei persoane (familii), care constituie o parte din venitul global al familiei, reprezintă suma mijloacelor financiare obținute sub formă bănească într-o anumită pe</w:t>
      </w:r>
      <w:r>
        <w:rPr>
          <w:sz w:val="26"/>
          <w:szCs w:val="26"/>
          <w:lang w:val="ro-RO"/>
        </w:rPr>
        <w:t>rioadă de timp sub formă de venituri  obținute din munca retribuită (salariul net de la locul de muncă de bază și din activitățile desfășurate prin cumul), din toate tipurile de activitate antreprenorială, prestațiile sociale (pensii, burse, alocații, plaț</w:t>
      </w:r>
      <w:r>
        <w:rPr>
          <w:sz w:val="26"/>
          <w:szCs w:val="26"/>
          <w:lang w:val="ro-RO"/>
        </w:rPr>
        <w:t>i compensatorii, ajutor material),  altor tipuri de venituri, inclusiv de la proprietate.</w:t>
      </w:r>
    </w:p>
    <w:p w:rsidR="004C6277" w:rsidRPr="009D3144" w:rsidRDefault="00976DDE">
      <w:pPr>
        <w:numPr>
          <w:ilvl w:val="0"/>
          <w:numId w:val="4"/>
        </w:numPr>
        <w:tabs>
          <w:tab w:val="left" w:pos="540"/>
          <w:tab w:val="left" w:pos="1080"/>
        </w:tabs>
        <w:ind w:right="96" w:firstLine="539"/>
        <w:jc w:val="both"/>
        <w:rPr>
          <w:lang w:val="fr-FR"/>
        </w:rPr>
      </w:pPr>
      <w:r>
        <w:rPr>
          <w:sz w:val="26"/>
          <w:szCs w:val="26"/>
          <w:lang w:val="ro-RO"/>
        </w:rPr>
        <w:lastRenderedPageBreak/>
        <w:t>La calcularea venitului global al familiei se iau în considerație toate persoanele cu viza de domiciliu pe adresa solicitantului și în cazul în care există una sau ma</w:t>
      </w:r>
      <w:r>
        <w:rPr>
          <w:sz w:val="26"/>
          <w:szCs w:val="26"/>
          <w:lang w:val="ro-RO"/>
        </w:rPr>
        <w:t>i multe persoane care au viza de domiciliu în apartamentul/casa solicitantului, dar locuiesc pe altă adresă, prezintă acte ce confirmă acest fapt.</w:t>
      </w:r>
    </w:p>
    <w:p w:rsidR="004C6277" w:rsidRPr="009D3144" w:rsidRDefault="00976DDE">
      <w:pPr>
        <w:numPr>
          <w:ilvl w:val="0"/>
          <w:numId w:val="4"/>
        </w:numPr>
        <w:tabs>
          <w:tab w:val="left" w:pos="540"/>
          <w:tab w:val="left" w:pos="1080"/>
        </w:tabs>
        <w:ind w:right="96" w:firstLine="539"/>
        <w:jc w:val="both"/>
        <w:rPr>
          <w:lang w:val="fr-FR"/>
        </w:rPr>
      </w:pPr>
      <w:r>
        <w:rPr>
          <w:sz w:val="26"/>
          <w:szCs w:val="26"/>
          <w:lang w:val="ro-RO"/>
        </w:rPr>
        <w:t xml:space="preserve">Venitul global al unei persoane (familii) se calculează  în baza datelor despre toate veniturile obținute de </w:t>
      </w:r>
      <w:r>
        <w:rPr>
          <w:sz w:val="26"/>
          <w:szCs w:val="26"/>
          <w:lang w:val="ro-RO"/>
        </w:rPr>
        <w:t>către o persoană  sau de către toți membrii  familiei.</w:t>
      </w:r>
    </w:p>
    <w:p w:rsidR="004C6277" w:rsidRPr="009D3144" w:rsidRDefault="00976DDE">
      <w:pPr>
        <w:numPr>
          <w:ilvl w:val="0"/>
          <w:numId w:val="4"/>
        </w:numPr>
        <w:tabs>
          <w:tab w:val="left" w:pos="540"/>
          <w:tab w:val="left" w:pos="1080"/>
        </w:tabs>
        <w:ind w:right="96" w:firstLine="539"/>
        <w:jc w:val="both"/>
        <w:rPr>
          <w:lang w:val="fr-FR"/>
        </w:rPr>
      </w:pPr>
      <w:r>
        <w:rPr>
          <w:sz w:val="26"/>
          <w:szCs w:val="26"/>
          <w:lang w:val="ro-RO"/>
        </w:rPr>
        <w:t>Venitul global al unei persoane (familii), care pretinde la obținerea ajutorului financiar, se calculează după retinerea impozitului pe venit, contribuțiilor de asigurări sociale de stat obligatorii și</w:t>
      </w:r>
      <w:r>
        <w:rPr>
          <w:sz w:val="26"/>
          <w:szCs w:val="26"/>
          <w:lang w:val="ro-RO"/>
        </w:rPr>
        <w:t xml:space="preserve"> primelor de asigurare obligatorie de asistenta medicală.</w:t>
      </w:r>
    </w:p>
    <w:p w:rsidR="004C6277" w:rsidRPr="009D3144" w:rsidRDefault="00976DDE">
      <w:pPr>
        <w:numPr>
          <w:ilvl w:val="0"/>
          <w:numId w:val="4"/>
        </w:numPr>
        <w:tabs>
          <w:tab w:val="left" w:pos="540"/>
          <w:tab w:val="left" w:pos="1080"/>
        </w:tabs>
        <w:ind w:right="96" w:firstLine="539"/>
        <w:jc w:val="both"/>
        <w:rPr>
          <w:lang w:val="fr-FR"/>
        </w:rPr>
      </w:pPr>
      <w:r>
        <w:rPr>
          <w:sz w:val="26"/>
          <w:szCs w:val="26"/>
          <w:lang w:val="ro-RO"/>
        </w:rPr>
        <w:t xml:space="preserve"> La determinarea venitului global al unei persoane (familii) nu se tine cont de următoarele alocații sociale:</w:t>
      </w:r>
    </w:p>
    <w:p w:rsidR="004C6277" w:rsidRPr="009D3144" w:rsidRDefault="00976DDE">
      <w:pPr>
        <w:numPr>
          <w:ilvl w:val="0"/>
          <w:numId w:val="6"/>
        </w:numPr>
        <w:tabs>
          <w:tab w:val="left" w:pos="993"/>
        </w:tabs>
        <w:ind w:left="0" w:firstLine="510"/>
        <w:jc w:val="both"/>
        <w:rPr>
          <w:lang w:val="fr-FR"/>
        </w:rPr>
      </w:pPr>
      <w:r>
        <w:rPr>
          <w:sz w:val="26"/>
          <w:szCs w:val="26"/>
          <w:lang w:val="ro-RO"/>
        </w:rPr>
        <w:t>indemnizația unică la nașterea copilului;</w:t>
      </w:r>
    </w:p>
    <w:p w:rsidR="004C6277" w:rsidRDefault="00976DDE">
      <w:pPr>
        <w:numPr>
          <w:ilvl w:val="0"/>
          <w:numId w:val="6"/>
        </w:numPr>
        <w:tabs>
          <w:tab w:val="left" w:pos="720"/>
          <w:tab w:val="left" w:pos="993"/>
        </w:tabs>
        <w:ind w:left="0" w:firstLine="510"/>
        <w:jc w:val="both"/>
      </w:pPr>
      <w:r>
        <w:rPr>
          <w:sz w:val="26"/>
          <w:szCs w:val="26"/>
          <w:lang w:val="ro-RO"/>
        </w:rPr>
        <w:t>alocația pentru înmormântare;</w:t>
      </w:r>
    </w:p>
    <w:p w:rsidR="004C6277" w:rsidRDefault="00976DDE">
      <w:pPr>
        <w:numPr>
          <w:ilvl w:val="0"/>
          <w:numId w:val="6"/>
        </w:numPr>
        <w:tabs>
          <w:tab w:val="left" w:pos="993"/>
        </w:tabs>
        <w:ind w:left="0" w:firstLine="510"/>
        <w:jc w:val="both"/>
      </w:pPr>
      <w:r>
        <w:rPr>
          <w:sz w:val="26"/>
          <w:szCs w:val="26"/>
          <w:lang w:val="ro-RO"/>
        </w:rPr>
        <w:t>asistenta social</w:t>
      </w:r>
      <w:r>
        <w:rPr>
          <w:sz w:val="26"/>
          <w:szCs w:val="26"/>
          <w:lang w:val="ro-RO"/>
        </w:rPr>
        <w:t>ă, oferită la lichidarea consecințelor calamitaților naturale sau circumstanțelor excepționale;</w:t>
      </w:r>
    </w:p>
    <w:p w:rsidR="004C6277" w:rsidRPr="009D3144" w:rsidRDefault="00976DDE">
      <w:pPr>
        <w:numPr>
          <w:ilvl w:val="0"/>
          <w:numId w:val="6"/>
        </w:numPr>
        <w:tabs>
          <w:tab w:val="left" w:pos="993"/>
        </w:tabs>
        <w:ind w:left="0" w:firstLine="510"/>
        <w:jc w:val="both"/>
        <w:rPr>
          <w:lang w:val="fr-FR"/>
        </w:rPr>
      </w:pPr>
      <w:r>
        <w:rPr>
          <w:sz w:val="26"/>
          <w:szCs w:val="26"/>
          <w:lang w:val="ro-RO"/>
        </w:rPr>
        <w:t>alocațiile sociale prevăzute pentru invalizii de gradul I - pentru însoțire și îngrijire la domiciliu;</w:t>
      </w:r>
    </w:p>
    <w:p w:rsidR="004C6277" w:rsidRDefault="00976DDE">
      <w:pPr>
        <w:numPr>
          <w:ilvl w:val="0"/>
          <w:numId w:val="6"/>
        </w:numPr>
        <w:tabs>
          <w:tab w:val="left" w:pos="993"/>
        </w:tabs>
        <w:ind w:left="0" w:firstLine="510"/>
        <w:jc w:val="both"/>
      </w:pPr>
      <w:r>
        <w:rPr>
          <w:sz w:val="26"/>
          <w:szCs w:val="26"/>
          <w:lang w:val="ro-RO"/>
        </w:rPr>
        <w:t>pensia alimentară.</w:t>
      </w:r>
    </w:p>
    <w:p w:rsidR="004C6277" w:rsidRPr="009D3144" w:rsidRDefault="00976DDE">
      <w:pPr>
        <w:numPr>
          <w:ilvl w:val="0"/>
          <w:numId w:val="4"/>
        </w:numPr>
        <w:tabs>
          <w:tab w:val="left" w:pos="1080"/>
        </w:tabs>
        <w:ind w:firstLine="540"/>
        <w:jc w:val="both"/>
        <w:rPr>
          <w:lang w:val="fr-FR"/>
        </w:rPr>
      </w:pPr>
      <w:r>
        <w:rPr>
          <w:sz w:val="26"/>
          <w:szCs w:val="26"/>
          <w:lang w:val="ro-RO"/>
        </w:rPr>
        <w:t xml:space="preserve"> Nu  se  iau în calcul cheltuielile de</w:t>
      </w:r>
      <w:r>
        <w:rPr>
          <w:sz w:val="26"/>
          <w:szCs w:val="26"/>
          <w:lang w:val="ro-RO"/>
        </w:rPr>
        <w:t xml:space="preserve"> deplasare  și indemnizațiile unice  (în limitele normelor stabilite de Guvern).</w:t>
      </w:r>
    </w:p>
    <w:p w:rsidR="004C6277" w:rsidRPr="009D3144" w:rsidRDefault="00976DDE">
      <w:pPr>
        <w:numPr>
          <w:ilvl w:val="0"/>
          <w:numId w:val="4"/>
        </w:numPr>
        <w:tabs>
          <w:tab w:val="left" w:pos="540"/>
          <w:tab w:val="left" w:pos="1080"/>
        </w:tabs>
        <w:ind w:right="96" w:firstLine="539"/>
        <w:jc w:val="both"/>
        <w:rPr>
          <w:lang w:val="fr-FR"/>
        </w:rPr>
      </w:pPr>
      <w:r>
        <w:rPr>
          <w:sz w:val="26"/>
          <w:szCs w:val="26"/>
          <w:lang w:val="ro-RO"/>
        </w:rPr>
        <w:t xml:space="preserve">Modalitatea de calculare a venitului global al unei persoane (familii) se efectuează conform anexei nr. 5 la prezentul Regulament. </w:t>
      </w:r>
    </w:p>
    <w:p w:rsidR="004C6277" w:rsidRDefault="00976DDE">
      <w:pPr>
        <w:numPr>
          <w:ilvl w:val="0"/>
          <w:numId w:val="4"/>
        </w:numPr>
        <w:tabs>
          <w:tab w:val="left" w:pos="540"/>
          <w:tab w:val="left" w:pos="1080"/>
        </w:tabs>
        <w:ind w:right="96" w:firstLine="539"/>
        <w:jc w:val="both"/>
      </w:pPr>
      <w:r>
        <w:rPr>
          <w:sz w:val="26"/>
          <w:szCs w:val="26"/>
          <w:lang w:val="ro-RO"/>
        </w:rPr>
        <w:t>Documentele care confirmă veniturile obținu</w:t>
      </w:r>
      <w:r>
        <w:rPr>
          <w:sz w:val="26"/>
          <w:szCs w:val="26"/>
          <w:lang w:val="ro-RO"/>
        </w:rPr>
        <w:t>te necesită să fie întocmite conform legislației.</w:t>
      </w:r>
    </w:p>
    <w:p w:rsidR="004C6277" w:rsidRDefault="00976DDE">
      <w:pPr>
        <w:numPr>
          <w:ilvl w:val="0"/>
          <w:numId w:val="4"/>
        </w:numPr>
        <w:tabs>
          <w:tab w:val="left" w:pos="540"/>
          <w:tab w:val="left" w:pos="1080"/>
        </w:tabs>
        <w:spacing w:before="80" w:after="80"/>
        <w:ind w:right="96" w:firstLine="539"/>
        <w:jc w:val="both"/>
      </w:pPr>
      <w:r>
        <w:rPr>
          <w:sz w:val="26"/>
          <w:szCs w:val="26"/>
          <w:lang w:val="ro-RO"/>
        </w:rPr>
        <w:t>Comisia pentru examinarea cererilor solicitanților</w:t>
      </w:r>
      <w:r>
        <w:rPr>
          <w:bCs/>
          <w:sz w:val="26"/>
          <w:szCs w:val="26"/>
          <w:lang w:val="ro-RO"/>
        </w:rPr>
        <w:t xml:space="preserve"> de ajutor financiar</w:t>
      </w:r>
      <w:r>
        <w:rPr>
          <w:sz w:val="26"/>
          <w:szCs w:val="26"/>
          <w:lang w:val="ro-RO"/>
        </w:rPr>
        <w:t xml:space="preserve"> sunt în drept să verifice datele prezentate de către persoanele care pretind să li se acorde ajutorul financiar.</w:t>
      </w:r>
    </w:p>
    <w:p w:rsidR="004C6277" w:rsidRDefault="00976DDE">
      <w:pPr>
        <w:spacing w:after="80"/>
        <w:ind w:right="96"/>
        <w:jc w:val="center"/>
      </w:pPr>
      <w:r>
        <w:rPr>
          <w:b/>
          <w:sz w:val="26"/>
          <w:szCs w:val="26"/>
          <w:lang w:val="ro-RO"/>
        </w:rPr>
        <w:t>V. Dispoziții finale</w:t>
      </w:r>
    </w:p>
    <w:p w:rsidR="004C6277" w:rsidRDefault="00976DDE">
      <w:pPr>
        <w:numPr>
          <w:ilvl w:val="0"/>
          <w:numId w:val="4"/>
        </w:numPr>
        <w:tabs>
          <w:tab w:val="left" w:pos="540"/>
          <w:tab w:val="left" w:pos="1080"/>
        </w:tabs>
        <w:ind w:right="99" w:firstLine="540"/>
        <w:jc w:val="both"/>
      </w:pPr>
      <w:r>
        <w:rPr>
          <w:sz w:val="26"/>
          <w:szCs w:val="26"/>
          <w:lang w:val="ro-RO"/>
        </w:rPr>
        <w:t xml:space="preserve">Pe parcursul anului calendaristic, Consiliul municipal Chișinău este în drept să reexamineze modalitatea privind acordarea ajutorului financiar persoanelor </w:t>
      </w:r>
      <w:r>
        <w:rPr>
          <w:sz w:val="26"/>
          <w:szCs w:val="26"/>
          <w:lang w:val="ro-RO"/>
        </w:rPr>
        <w:t>nevoiașe</w:t>
      </w:r>
      <w:r>
        <w:rPr>
          <w:sz w:val="26"/>
          <w:szCs w:val="26"/>
          <w:lang w:val="ro-RO"/>
        </w:rPr>
        <w:t xml:space="preserve"> din municipiul Chișinău la efectuarea plaților la serviciile comunale și resursele energeti</w:t>
      </w:r>
      <w:r>
        <w:rPr>
          <w:sz w:val="26"/>
          <w:szCs w:val="26"/>
          <w:lang w:val="ro-RO"/>
        </w:rPr>
        <w:t>ce în funcție de resursele financiare bugetare disponibile și de modificările operate în  legislație.</w:t>
      </w:r>
    </w:p>
    <w:p w:rsidR="004C6277" w:rsidRDefault="00976DDE">
      <w:pPr>
        <w:numPr>
          <w:ilvl w:val="0"/>
          <w:numId w:val="4"/>
        </w:numPr>
        <w:tabs>
          <w:tab w:val="left" w:pos="540"/>
          <w:tab w:val="left" w:pos="1080"/>
        </w:tabs>
        <w:ind w:right="99" w:firstLine="540"/>
        <w:jc w:val="both"/>
      </w:pPr>
      <w:r>
        <w:rPr>
          <w:sz w:val="26"/>
          <w:szCs w:val="26"/>
          <w:lang w:val="ro-RO"/>
        </w:rPr>
        <w:t>În cazul în care beneficiarii de ajutor financiar nu utilizează mijloacele bănești primite pentru achitarea plaților la resursele energetice și serviciile</w:t>
      </w:r>
      <w:r>
        <w:rPr>
          <w:sz w:val="26"/>
          <w:szCs w:val="26"/>
          <w:lang w:val="ro-RO"/>
        </w:rPr>
        <w:t xml:space="preserve"> comunale, acești beneficiari se obligă să restituie ajutorul financiar în bugetul municipal.</w:t>
      </w:r>
    </w:p>
    <w:p w:rsidR="004C6277" w:rsidRDefault="00976DDE">
      <w:pPr>
        <w:numPr>
          <w:ilvl w:val="0"/>
          <w:numId w:val="4"/>
        </w:numPr>
        <w:tabs>
          <w:tab w:val="left" w:pos="540"/>
          <w:tab w:val="left" w:pos="1080"/>
        </w:tabs>
        <w:ind w:right="99" w:firstLine="540"/>
        <w:jc w:val="both"/>
      </w:pPr>
      <w:r>
        <w:rPr>
          <w:sz w:val="26"/>
          <w:szCs w:val="26"/>
          <w:lang w:val="ro-RO"/>
        </w:rPr>
        <w:t xml:space="preserve">Ajutorul financiar  acordat persoanelor </w:t>
      </w:r>
      <w:r>
        <w:rPr>
          <w:sz w:val="26"/>
          <w:szCs w:val="26"/>
          <w:lang w:val="ro-RO"/>
        </w:rPr>
        <w:t>nevoiașe</w:t>
      </w:r>
      <w:r>
        <w:rPr>
          <w:sz w:val="26"/>
          <w:szCs w:val="26"/>
          <w:lang w:val="ro-RO"/>
        </w:rPr>
        <w:t xml:space="preserve"> la efectuarea plaților la serviciile comunale și resursele energetice încetează în luna următoare celei în care b</w:t>
      </w:r>
      <w:r>
        <w:rPr>
          <w:sz w:val="26"/>
          <w:szCs w:val="26"/>
          <w:lang w:val="ro-RO"/>
        </w:rPr>
        <w:t>eneficiarul nu mai întrunește condițiile stabilite în tcp. 2 kit. c)  la prezentul  Regulament, sau în cazul decesului beneficiarului.</w:t>
      </w:r>
      <w:r>
        <w:rPr>
          <w:bCs/>
          <w:sz w:val="26"/>
          <w:szCs w:val="26"/>
          <w:lang w:val="ro-RO"/>
        </w:rPr>
        <w:t xml:space="preserve">                              </w:t>
      </w:r>
    </w:p>
    <w:p w:rsidR="004C6277" w:rsidRDefault="004C6277">
      <w:pPr>
        <w:tabs>
          <w:tab w:val="left" w:pos="4860"/>
        </w:tabs>
        <w:ind w:right="96"/>
        <w:jc w:val="right"/>
        <w:rPr>
          <w:bCs/>
          <w:sz w:val="26"/>
          <w:szCs w:val="26"/>
          <w:lang w:val="ro-RO"/>
        </w:rPr>
      </w:pPr>
    </w:p>
    <w:p w:rsidR="004C6277" w:rsidRDefault="004C6277">
      <w:pPr>
        <w:tabs>
          <w:tab w:val="left" w:pos="4860"/>
        </w:tabs>
        <w:ind w:right="96"/>
        <w:jc w:val="right"/>
        <w:rPr>
          <w:bCs/>
          <w:sz w:val="26"/>
          <w:szCs w:val="26"/>
          <w:lang w:val="ro-RO"/>
        </w:rPr>
      </w:pPr>
    </w:p>
    <w:p w:rsidR="004C6277" w:rsidRDefault="004C6277">
      <w:pPr>
        <w:tabs>
          <w:tab w:val="left" w:pos="4860"/>
        </w:tabs>
        <w:ind w:right="96"/>
        <w:jc w:val="right"/>
        <w:rPr>
          <w:bCs/>
          <w:sz w:val="26"/>
          <w:szCs w:val="26"/>
          <w:lang w:val="ro-RO"/>
        </w:rPr>
      </w:pPr>
    </w:p>
    <w:p w:rsidR="004C6277" w:rsidRDefault="00976DDE">
      <w:pPr>
        <w:spacing w:after="120"/>
        <w:ind w:right="-2" w:firstLine="5387"/>
        <w:jc w:val="right"/>
      </w:pPr>
      <w:r>
        <w:rPr>
          <w:b/>
          <w:bCs/>
          <w:sz w:val="26"/>
          <w:szCs w:val="26"/>
          <w:lang w:val="ro-RO"/>
        </w:rPr>
        <w:t xml:space="preserve">SECRETAR  INTERIMAR </w:t>
      </w:r>
    </w:p>
    <w:p w:rsidR="004C6277" w:rsidRDefault="00976DDE">
      <w:pPr>
        <w:spacing w:after="120"/>
        <w:ind w:right="-2" w:firstLine="5387"/>
        <w:jc w:val="right"/>
      </w:pPr>
      <w:r>
        <w:rPr>
          <w:b/>
          <w:bCs/>
          <w:sz w:val="26"/>
          <w:szCs w:val="26"/>
          <w:lang w:val="ro-RO"/>
        </w:rPr>
        <w:t>AL CONSILIULUI MUNICIPAL</w:t>
      </w:r>
    </w:p>
    <w:p w:rsidR="004C6277" w:rsidRDefault="00976DDE">
      <w:pPr>
        <w:ind w:right="-278"/>
      </w:pPr>
      <w:r>
        <w:rPr>
          <w:b/>
          <w:sz w:val="26"/>
          <w:szCs w:val="26"/>
          <w:lang w:val="ro-RO"/>
        </w:rPr>
        <w:t xml:space="preserve"> </w:t>
      </w:r>
      <w:r>
        <w:rPr>
          <w:b/>
          <w:sz w:val="26"/>
          <w:szCs w:val="26"/>
          <w:lang w:val="ro-RO"/>
        </w:rPr>
        <w:tab/>
      </w:r>
      <w:r>
        <w:rPr>
          <w:b/>
          <w:sz w:val="26"/>
          <w:szCs w:val="26"/>
          <w:lang w:val="ro-RO"/>
        </w:rPr>
        <w:tab/>
      </w:r>
      <w:r>
        <w:rPr>
          <w:b/>
          <w:bCs/>
          <w:sz w:val="26"/>
          <w:szCs w:val="26"/>
          <w:lang w:val="ro-RO"/>
        </w:rPr>
        <w:t xml:space="preserve">                                             </w:t>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t xml:space="preserve">    Adrian  TĂLMACI</w:t>
      </w:r>
    </w:p>
    <w:p w:rsidR="004C6277" w:rsidRDefault="004C6277">
      <w:pPr>
        <w:tabs>
          <w:tab w:val="left" w:pos="4860"/>
        </w:tabs>
        <w:ind w:right="96"/>
        <w:jc w:val="right"/>
      </w:pPr>
    </w:p>
    <w:sectPr w:rsidR="004C6277">
      <w:footerReference w:type="default" r:id="rId8"/>
      <w:pgSz w:w="11906" w:h="16838"/>
      <w:pgMar w:top="1134" w:right="567" w:bottom="1134" w:left="1985" w:header="0"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DDE" w:rsidRDefault="00976DDE">
      <w:r>
        <w:separator/>
      </w:r>
    </w:p>
  </w:endnote>
  <w:endnote w:type="continuationSeparator" w:id="0">
    <w:p w:rsidR="00976DDE" w:rsidRDefault="0097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Times New Roman CE">
    <w:charset w:val="CC"/>
    <w:family w:val="roman"/>
    <w:pitch w:val="variable"/>
    <w:sig w:usb0="E0002AFF" w:usb1="C0007841" w:usb2="00000009" w:usb3="00000000" w:csb0="000001FF" w:csb1="00000000"/>
  </w:font>
  <w:font w:name="Segoe UI CE">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277" w:rsidRDefault="00976DDE">
    <w:pPr>
      <w:pStyle w:val="Subsol"/>
      <w:ind w:right="360"/>
    </w:pPr>
    <w:r>
      <w:rPr>
        <w:noProof/>
        <w:lang w:val="ro-RO" w:eastAsia="ro-RO"/>
      </w:rPr>
      <mc:AlternateContent>
        <mc:Choice Requires="wps">
          <w:drawing>
            <wp:anchor distT="0" distB="0" distL="0" distR="0" simplePos="0" relativeHeight="9" behindDoc="1" locked="0" layoutInCell="1" allowOverlap="1">
              <wp:simplePos x="0" y="0"/>
              <wp:positionH relativeFrom="margin">
                <wp:align>right</wp:align>
              </wp:positionH>
              <wp:positionV relativeFrom="paragraph">
                <wp:posOffset>635</wp:posOffset>
              </wp:positionV>
              <wp:extent cx="80645" cy="174625"/>
              <wp:effectExtent l="0" t="0" r="0" b="0"/>
              <wp:wrapSquare wrapText="largest"/>
              <wp:docPr id="1" name="Cadru1"/>
              <wp:cNvGraphicFramePr/>
              <a:graphic xmlns:a="http://schemas.openxmlformats.org/drawingml/2006/main">
                <a:graphicData uri="http://schemas.microsoft.com/office/word/2010/wordprocessingShape">
                  <wps:wsp>
                    <wps:cNvSpPr/>
                    <wps:spPr>
                      <a:xfrm>
                        <a:off x="0" y="0"/>
                        <a:ext cx="79920" cy="173880"/>
                      </a:xfrm>
                      <a:prstGeom prst="rect">
                        <a:avLst/>
                      </a:prstGeom>
                      <a:noFill/>
                      <a:ln>
                        <a:noFill/>
                      </a:ln>
                    </wps:spPr>
                    <wps:style>
                      <a:lnRef idx="0">
                        <a:scrgbClr r="0" g="0" b="0"/>
                      </a:lnRef>
                      <a:fillRef idx="0">
                        <a:scrgbClr r="0" g="0" b="0"/>
                      </a:fillRef>
                      <a:effectRef idx="0">
                        <a:scrgbClr r="0" g="0" b="0"/>
                      </a:effectRef>
                      <a:fontRef idx="minor"/>
                    </wps:style>
                    <wps:txbx>
                      <w:txbxContent>
                        <w:p w:rsidR="004C6277" w:rsidRDefault="00976DDE">
                          <w:pPr>
                            <w:pStyle w:val="Subsol"/>
                          </w:pPr>
                          <w:r>
                            <w:rPr>
                              <w:rStyle w:val="Numrdepagin"/>
                              <w:color w:val="000000"/>
                            </w:rPr>
                            <w:fldChar w:fldCharType="begin"/>
                          </w:r>
                          <w:r>
                            <w:rPr>
                              <w:rStyle w:val="Numrdepagin"/>
                            </w:rPr>
                            <w:instrText>PAGE</w:instrText>
                          </w:r>
                          <w:r>
                            <w:rPr>
                              <w:rStyle w:val="Numrdepagin"/>
                            </w:rPr>
                            <w:fldChar w:fldCharType="separate"/>
                          </w:r>
                          <w:r w:rsidR="009D3144">
                            <w:rPr>
                              <w:rStyle w:val="Numrdepagin"/>
                              <w:noProof/>
                            </w:rPr>
                            <w:t>2</w:t>
                          </w:r>
                          <w:r>
                            <w:rPr>
                              <w:rStyle w:val="Numrdepagin"/>
                            </w:rPr>
                            <w:fldChar w:fldCharType="end"/>
                          </w:r>
                        </w:p>
                      </w:txbxContent>
                    </wps:txbx>
                    <wps:bodyPr lIns="0" tIns="0" rIns="0" bIns="0">
                      <a:spAutoFit/>
                    </wps:bodyPr>
                  </wps:wsp>
                </a:graphicData>
              </a:graphic>
            </wp:anchor>
          </w:drawing>
        </mc:Choice>
        <mc:Fallback>
          <w:pict>
            <v:rect id="Cadru1" o:spid="_x0000_s1026" style="position:absolute;margin-left:-44.85pt;margin-top:.05pt;width:6.35pt;height:13.75pt;z-index:-50331647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" filled="f" stroked="f">
              <v:textbox style="mso-fit-shape-to-text:t" inset="0,0,0,0">
                <w:txbxContent>
                  <w:p w:rsidR="004C6277" w:rsidRDefault="00976DDE">
                    <w:pPr>
                      <w:pStyle w:val="Subsol"/>
                    </w:pPr>
                    <w:r>
                      <w:rPr>
                        <w:rStyle w:val="Numrdepagin"/>
                        <w:color w:val="000000"/>
                      </w:rPr>
                      <w:fldChar w:fldCharType="begin"/>
                    </w:r>
                    <w:r>
                      <w:rPr>
                        <w:rStyle w:val="Numrdepagin"/>
                      </w:rPr>
                      <w:instrText>PAGE</w:instrText>
                    </w:r>
                    <w:r>
                      <w:rPr>
                        <w:rStyle w:val="Numrdepagin"/>
                      </w:rPr>
                      <w:fldChar w:fldCharType="separate"/>
                    </w:r>
                    <w:r w:rsidR="009D3144">
                      <w:rPr>
                        <w:rStyle w:val="Numrdepagin"/>
                        <w:noProof/>
                      </w:rPr>
                      <w:t>2</w:t>
                    </w:r>
                    <w:r>
                      <w:rPr>
                        <w:rStyle w:val="Numrdepagin"/>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DDE" w:rsidRDefault="00976DDE">
      <w:r>
        <w:separator/>
      </w:r>
    </w:p>
  </w:footnote>
  <w:footnote w:type="continuationSeparator" w:id="0">
    <w:p w:rsidR="00976DDE" w:rsidRDefault="00976D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25812"/>
    <w:multiLevelType w:val="multilevel"/>
    <w:tmpl w:val="D1286A2C"/>
    <w:lvl w:ilvl="0">
      <w:start w:val="1"/>
      <w:numFmt w:val="decimal"/>
      <w:lvlText w:val="%1)"/>
      <w:lvlJc w:val="left"/>
      <w:pPr>
        <w:tabs>
          <w:tab w:val="num" w:pos="9720"/>
        </w:tabs>
        <w:ind w:left="9720" w:hanging="360"/>
      </w:pPr>
      <w:rPr>
        <w:rFonts w:ascii="Times New Roman" w:hAnsi="Times New Roman"/>
        <w:color w:val="auto"/>
        <w:sz w:val="26"/>
      </w:rPr>
    </w:lvl>
    <w:lvl w:ilvl="1">
      <w:start w:val="1"/>
      <w:numFmt w:val="lowerLetter"/>
      <w:lvlText w:val="%2."/>
      <w:lvlJc w:val="left"/>
      <w:pPr>
        <w:tabs>
          <w:tab w:val="num" w:pos="10440"/>
        </w:tabs>
        <w:ind w:left="10440" w:hanging="360"/>
      </w:pPr>
    </w:lvl>
    <w:lvl w:ilvl="2">
      <w:start w:val="1"/>
      <w:numFmt w:val="lowerRoman"/>
      <w:lvlText w:val="%3."/>
      <w:lvlJc w:val="right"/>
      <w:pPr>
        <w:tabs>
          <w:tab w:val="num" w:pos="11160"/>
        </w:tabs>
        <w:ind w:left="11160" w:hanging="180"/>
      </w:pPr>
    </w:lvl>
    <w:lvl w:ilvl="3">
      <w:start w:val="1"/>
      <w:numFmt w:val="decimal"/>
      <w:lvlText w:val="%4."/>
      <w:lvlJc w:val="left"/>
      <w:pPr>
        <w:tabs>
          <w:tab w:val="num" w:pos="11880"/>
        </w:tabs>
        <w:ind w:left="11880" w:hanging="360"/>
      </w:pPr>
    </w:lvl>
    <w:lvl w:ilvl="4">
      <w:start w:val="1"/>
      <w:numFmt w:val="lowerLetter"/>
      <w:lvlText w:val="%5."/>
      <w:lvlJc w:val="left"/>
      <w:pPr>
        <w:tabs>
          <w:tab w:val="num" w:pos="12600"/>
        </w:tabs>
        <w:ind w:left="12600" w:hanging="360"/>
      </w:pPr>
    </w:lvl>
    <w:lvl w:ilvl="5">
      <w:start w:val="1"/>
      <w:numFmt w:val="lowerRoman"/>
      <w:lvlText w:val="%6."/>
      <w:lvlJc w:val="right"/>
      <w:pPr>
        <w:tabs>
          <w:tab w:val="num" w:pos="13320"/>
        </w:tabs>
        <w:ind w:left="13320" w:hanging="180"/>
      </w:pPr>
    </w:lvl>
    <w:lvl w:ilvl="6">
      <w:start w:val="1"/>
      <w:numFmt w:val="decimal"/>
      <w:lvlText w:val="%7."/>
      <w:lvlJc w:val="left"/>
      <w:pPr>
        <w:tabs>
          <w:tab w:val="num" w:pos="14040"/>
        </w:tabs>
        <w:ind w:left="14040" w:hanging="360"/>
      </w:pPr>
    </w:lvl>
    <w:lvl w:ilvl="7">
      <w:start w:val="1"/>
      <w:numFmt w:val="lowerLetter"/>
      <w:lvlText w:val="%8."/>
      <w:lvlJc w:val="left"/>
      <w:pPr>
        <w:tabs>
          <w:tab w:val="num" w:pos="14760"/>
        </w:tabs>
        <w:ind w:left="14760" w:hanging="360"/>
      </w:pPr>
    </w:lvl>
    <w:lvl w:ilvl="8">
      <w:start w:val="1"/>
      <w:numFmt w:val="lowerRoman"/>
      <w:lvlText w:val="%9."/>
      <w:lvlJc w:val="right"/>
      <w:pPr>
        <w:tabs>
          <w:tab w:val="num" w:pos="15480"/>
        </w:tabs>
        <w:ind w:left="15480" w:hanging="180"/>
      </w:pPr>
    </w:lvl>
  </w:abstractNum>
  <w:abstractNum w:abstractNumId="1">
    <w:nsid w:val="37AC0484"/>
    <w:multiLevelType w:val="multilevel"/>
    <w:tmpl w:val="CC1E1D98"/>
    <w:lvl w:ilvl="0">
      <w:start w:val="1"/>
      <w:numFmt w:val="decimal"/>
      <w:lvlText w:val="%1)"/>
      <w:lvlJc w:val="left"/>
      <w:pPr>
        <w:tabs>
          <w:tab w:val="num" w:pos="680"/>
        </w:tabs>
        <w:ind w:left="57" w:firstLine="283"/>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FAB4B90"/>
    <w:multiLevelType w:val="multilevel"/>
    <w:tmpl w:val="1FEE3976"/>
    <w:lvl w:ilvl="0">
      <w:start w:val="1"/>
      <w:numFmt w:val="decimal"/>
      <w:lvlText w:val="%1)"/>
      <w:lvlJc w:val="left"/>
      <w:pPr>
        <w:tabs>
          <w:tab w:val="num" w:pos="2340"/>
        </w:tabs>
        <w:ind w:left="2340" w:hanging="360"/>
      </w:pPr>
      <w:rPr>
        <w:rFonts w:ascii="Times New Roman" w:hAnsi="Times New Roman"/>
        <w:b w:val="0"/>
        <w:bCs w:val="0"/>
        <w:i w:val="0"/>
        <w:iCs/>
        <w:color w:val="auto"/>
        <w:sz w:val="26"/>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
    <w:nsid w:val="497125EB"/>
    <w:multiLevelType w:val="multilevel"/>
    <w:tmpl w:val="BD9C89F8"/>
    <w:lvl w:ilvl="0">
      <w:start w:val="1"/>
      <w:numFmt w:val="decimal"/>
      <w:lvlText w:val="%1)"/>
      <w:lvlJc w:val="left"/>
      <w:pPr>
        <w:tabs>
          <w:tab w:val="num" w:pos="693"/>
        </w:tabs>
        <w:ind w:left="1050" w:hanging="510"/>
      </w:pPr>
    </w:lvl>
    <w:lvl w:ilvl="1">
      <w:start w:val="1"/>
      <w:numFmt w:val="lowerLetter"/>
      <w:lvlText w:val="%2."/>
      <w:lvlJc w:val="left"/>
      <w:pPr>
        <w:tabs>
          <w:tab w:val="num" w:pos="917"/>
        </w:tabs>
        <w:ind w:left="917" w:hanging="360"/>
      </w:pPr>
    </w:lvl>
    <w:lvl w:ilvl="2">
      <w:start w:val="1"/>
      <w:numFmt w:val="lowerRoman"/>
      <w:lvlText w:val="%3."/>
      <w:lvlJc w:val="right"/>
      <w:pPr>
        <w:tabs>
          <w:tab w:val="num" w:pos="1637"/>
        </w:tabs>
        <w:ind w:left="1637" w:hanging="180"/>
      </w:pPr>
    </w:lvl>
    <w:lvl w:ilvl="3">
      <w:start w:val="1"/>
      <w:numFmt w:val="decimal"/>
      <w:lvlText w:val="%4."/>
      <w:lvlJc w:val="left"/>
      <w:pPr>
        <w:tabs>
          <w:tab w:val="num" w:pos="2357"/>
        </w:tabs>
        <w:ind w:left="2357" w:hanging="360"/>
      </w:pPr>
    </w:lvl>
    <w:lvl w:ilvl="4">
      <w:start w:val="1"/>
      <w:numFmt w:val="lowerLetter"/>
      <w:lvlText w:val="%5."/>
      <w:lvlJc w:val="left"/>
      <w:pPr>
        <w:tabs>
          <w:tab w:val="num" w:pos="3077"/>
        </w:tabs>
        <w:ind w:left="3077" w:hanging="360"/>
      </w:pPr>
    </w:lvl>
    <w:lvl w:ilvl="5">
      <w:start w:val="1"/>
      <w:numFmt w:val="lowerRoman"/>
      <w:lvlText w:val="%6."/>
      <w:lvlJc w:val="right"/>
      <w:pPr>
        <w:tabs>
          <w:tab w:val="num" w:pos="3797"/>
        </w:tabs>
        <w:ind w:left="3797" w:hanging="180"/>
      </w:pPr>
    </w:lvl>
    <w:lvl w:ilvl="6">
      <w:start w:val="1"/>
      <w:numFmt w:val="decimal"/>
      <w:lvlText w:val="%7."/>
      <w:lvlJc w:val="left"/>
      <w:pPr>
        <w:tabs>
          <w:tab w:val="num" w:pos="4517"/>
        </w:tabs>
        <w:ind w:left="4517" w:hanging="360"/>
      </w:pPr>
    </w:lvl>
    <w:lvl w:ilvl="7">
      <w:start w:val="1"/>
      <w:numFmt w:val="lowerLetter"/>
      <w:lvlText w:val="%8."/>
      <w:lvlJc w:val="left"/>
      <w:pPr>
        <w:tabs>
          <w:tab w:val="num" w:pos="5237"/>
        </w:tabs>
        <w:ind w:left="5237" w:hanging="360"/>
      </w:pPr>
    </w:lvl>
    <w:lvl w:ilvl="8">
      <w:start w:val="1"/>
      <w:numFmt w:val="lowerRoman"/>
      <w:lvlText w:val="%9."/>
      <w:lvlJc w:val="right"/>
      <w:pPr>
        <w:tabs>
          <w:tab w:val="num" w:pos="5957"/>
        </w:tabs>
        <w:ind w:left="5957" w:hanging="180"/>
      </w:pPr>
    </w:lvl>
  </w:abstractNum>
  <w:abstractNum w:abstractNumId="4">
    <w:nsid w:val="58033473"/>
    <w:multiLevelType w:val="multilevel"/>
    <w:tmpl w:val="AE9C2F22"/>
    <w:lvl w:ilvl="0">
      <w:start w:val="1"/>
      <w:numFmt w:val="decimal"/>
      <w:lvlText w:val="%1."/>
      <w:lvlJc w:val="left"/>
      <w:pPr>
        <w:tabs>
          <w:tab w:val="num" w:pos="453"/>
        </w:tabs>
        <w:ind w:left="0" w:firstLine="93"/>
      </w:pPr>
      <w:rPr>
        <w:rFonts w:ascii="Times New Roman" w:hAnsi="Times New Roman"/>
        <w:b/>
        <w:bCs/>
        <w:i w:val="0"/>
        <w:iCs/>
        <w:strike w:val="0"/>
        <w:dstrike w:val="0"/>
        <w:color w:val="auto"/>
        <w:sz w:val="26"/>
      </w:rPr>
    </w:lvl>
    <w:lvl w:ilvl="1">
      <w:start w:val="1"/>
      <w:numFmt w:val="decimal"/>
      <w:lvlText w:val="%2)"/>
      <w:lvlJc w:val="left"/>
      <w:pPr>
        <w:tabs>
          <w:tab w:val="num" w:pos="3240"/>
        </w:tabs>
        <w:ind w:left="3240" w:hanging="360"/>
      </w:pPr>
      <w:rPr>
        <w:rFonts w:ascii="Times New Roman" w:hAnsi="Times New Roman"/>
        <w:strike w:val="0"/>
        <w:dstrike w:val="0"/>
        <w:sz w:val="26"/>
      </w:rPr>
    </w:lvl>
    <w:lvl w:ilvl="2">
      <w:start w:val="3"/>
      <w:numFmt w:val="upperRoman"/>
      <w:lvlText w:val="%3."/>
      <w:lvlJc w:val="left"/>
      <w:pPr>
        <w:tabs>
          <w:tab w:val="num" w:pos="2383"/>
        </w:tabs>
        <w:ind w:left="2383" w:hanging="720"/>
      </w:pPr>
    </w:lvl>
    <w:lvl w:ilvl="3">
      <w:start w:val="1"/>
      <w:numFmt w:val="decimal"/>
      <w:lvlText w:val="%4."/>
      <w:lvlJc w:val="left"/>
      <w:pPr>
        <w:tabs>
          <w:tab w:val="num" w:pos="2563"/>
        </w:tabs>
        <w:ind w:left="2563" w:hanging="360"/>
      </w:pPr>
    </w:lvl>
    <w:lvl w:ilvl="4">
      <w:start w:val="1"/>
      <w:numFmt w:val="lowerLetter"/>
      <w:lvlText w:val="%5."/>
      <w:lvlJc w:val="left"/>
      <w:pPr>
        <w:tabs>
          <w:tab w:val="num" w:pos="3283"/>
        </w:tabs>
        <w:ind w:left="3283" w:hanging="360"/>
      </w:pPr>
    </w:lvl>
    <w:lvl w:ilvl="5">
      <w:start w:val="1"/>
      <w:numFmt w:val="lowerRoman"/>
      <w:lvlText w:val="%6."/>
      <w:lvlJc w:val="right"/>
      <w:pPr>
        <w:tabs>
          <w:tab w:val="num" w:pos="4003"/>
        </w:tabs>
        <w:ind w:left="4003" w:hanging="180"/>
      </w:pPr>
    </w:lvl>
    <w:lvl w:ilvl="6">
      <w:start w:val="1"/>
      <w:numFmt w:val="decimal"/>
      <w:lvlText w:val="%7."/>
      <w:lvlJc w:val="left"/>
      <w:pPr>
        <w:tabs>
          <w:tab w:val="num" w:pos="4723"/>
        </w:tabs>
        <w:ind w:left="4723" w:hanging="360"/>
      </w:pPr>
    </w:lvl>
    <w:lvl w:ilvl="7">
      <w:start w:val="1"/>
      <w:numFmt w:val="lowerLetter"/>
      <w:lvlText w:val="%8."/>
      <w:lvlJc w:val="left"/>
      <w:pPr>
        <w:tabs>
          <w:tab w:val="num" w:pos="5443"/>
        </w:tabs>
        <w:ind w:left="5443" w:hanging="360"/>
      </w:pPr>
    </w:lvl>
    <w:lvl w:ilvl="8">
      <w:start w:val="1"/>
      <w:numFmt w:val="lowerRoman"/>
      <w:lvlText w:val="%9."/>
      <w:lvlJc w:val="right"/>
      <w:pPr>
        <w:tabs>
          <w:tab w:val="num" w:pos="6163"/>
        </w:tabs>
        <w:ind w:left="6163" w:hanging="180"/>
      </w:pPr>
    </w:lvl>
  </w:abstractNum>
  <w:abstractNum w:abstractNumId="5">
    <w:nsid w:val="5C3D594B"/>
    <w:multiLevelType w:val="multilevel"/>
    <w:tmpl w:val="B2C833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72B54946"/>
    <w:multiLevelType w:val="multilevel"/>
    <w:tmpl w:val="6D9C95EA"/>
    <w:lvl w:ilvl="0">
      <w:start w:val="1"/>
      <w:numFmt w:val="decimal"/>
      <w:lvlText w:val="%1)"/>
      <w:lvlJc w:val="left"/>
      <w:pPr>
        <w:tabs>
          <w:tab w:val="num" w:pos="1070"/>
        </w:tabs>
        <w:ind w:left="1070" w:hanging="360"/>
      </w:pPr>
      <w:rPr>
        <w:rFonts w:ascii="Times New Roman" w:hAnsi="Times New Roman"/>
        <w:b w:val="0"/>
        <w:bCs/>
        <w:i w:val="0"/>
        <w:iCs/>
        <w:strike w:val="0"/>
        <w:dstrike w:val="0"/>
        <w:color w:val="auto"/>
        <w:sz w:val="26"/>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num w:numId="1">
    <w:abstractNumId w:val="0"/>
  </w:num>
  <w:num w:numId="2">
    <w:abstractNumId w:val="2"/>
  </w:num>
  <w:num w:numId="3">
    <w:abstractNumId w:val="6"/>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77"/>
    <w:rsid w:val="004C6277"/>
    <w:rsid w:val="00976DDE"/>
    <w:rsid w:val="009D314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pPr>
    <w:rPr>
      <w:sz w:val="24"/>
      <w:szCs w:val="24"/>
      <w:lang w:val="ru-RU"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Numrdepagin">
    <w:name w:val="page number"/>
    <w:basedOn w:val="Fontdeparagrafimplicit"/>
    <w:qFormat/>
  </w:style>
  <w:style w:type="character" w:styleId="Accentuat">
    <w:name w:val="Emphasis"/>
    <w:qFormat/>
    <w:rPr>
      <w:i/>
      <w:iCs/>
    </w:rPr>
  </w:style>
  <w:style w:type="character" w:customStyle="1" w:styleId="docheader">
    <w:name w:val="doc_header"/>
    <w:basedOn w:val="Fontdeparagrafimplicit"/>
    <w:qFormat/>
  </w:style>
  <w:style w:type="character" w:styleId="Referincomentariu">
    <w:name w:val="annotation reference"/>
    <w:basedOn w:val="Fontdeparagrafimplicit"/>
    <w:qFormat/>
    <w:rPr>
      <w:sz w:val="16"/>
      <w:szCs w:val="16"/>
    </w:rPr>
  </w:style>
  <w:style w:type="character" w:customStyle="1" w:styleId="CommentTextChar">
    <w:name w:val="Comment Text Char"/>
    <w:basedOn w:val="Fontdeparagrafimplicit"/>
    <w:qFormat/>
    <w:rPr>
      <w:lang w:val="ru-RU" w:eastAsia="ru-RU"/>
    </w:rPr>
  </w:style>
  <w:style w:type="character" w:customStyle="1" w:styleId="CommentSubjectChar">
    <w:name w:val="Comment Subject Char"/>
    <w:basedOn w:val="CommentTextChar"/>
    <w:qFormat/>
    <w:rPr>
      <w:b/>
      <w:bCs/>
      <w:lang w:val="ru-RU" w:eastAsia="ru-RU"/>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val="0"/>
    </w:rPr>
  </w:style>
  <w:style w:type="character" w:customStyle="1" w:styleId="ListLabel5">
    <w:name w:val="ListLabel 5"/>
    <w:qFormat/>
    <w:rPr>
      <w:b w:val="0"/>
      <w:i w:val="0"/>
    </w:rPr>
  </w:style>
  <w:style w:type="character" w:customStyle="1" w:styleId="ListLabel6">
    <w:name w:val="ListLabel 6"/>
    <w:qFormat/>
    <w:rPr>
      <w:b w:val="0"/>
    </w:rPr>
  </w:style>
  <w:style w:type="character" w:customStyle="1" w:styleId="ListLabel7">
    <w:name w:val="ListLabel 7"/>
    <w:qFormat/>
    <w:rPr>
      <w:b w:val="0"/>
      <w:i w:val="0"/>
    </w:rPr>
  </w:style>
  <w:style w:type="character" w:customStyle="1" w:styleId="ListLabel8">
    <w:name w:val="ListLabel 8"/>
    <w:qFormat/>
    <w:rPr>
      <w:rFonts w:eastAsia="Times New Roman" w:cs="Times New Roman"/>
    </w:rPr>
  </w:style>
  <w:style w:type="character" w:customStyle="1" w:styleId="ListLabel9">
    <w:name w:val="ListLabel 9"/>
    <w:qFormat/>
    <w:rPr>
      <w:rFonts w:eastAsia="Times New Roman"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auto"/>
      <w:sz w:val="26"/>
    </w:rPr>
  </w:style>
  <w:style w:type="character" w:customStyle="1" w:styleId="ListLabel14">
    <w:name w:val="ListLabel 14"/>
    <w:qFormat/>
    <w:rPr>
      <w:b/>
      <w:bCs/>
      <w:i w:val="0"/>
      <w:iCs/>
      <w:color w:val="auto"/>
      <w:sz w:val="26"/>
    </w:rPr>
  </w:style>
  <w:style w:type="character" w:customStyle="1" w:styleId="ListLabel15">
    <w:name w:val="ListLabel 15"/>
    <w:qFormat/>
    <w:rPr>
      <w:rFonts w:eastAsia="Times New Roman" w:cs="Times New Roman"/>
    </w:rPr>
  </w:style>
  <w:style w:type="character" w:customStyle="1" w:styleId="ListLabel16">
    <w:name w:val="ListLabel 16"/>
    <w:qFormat/>
    <w:rPr>
      <w:b/>
      <w:bCs/>
      <w:i w:val="0"/>
      <w:iCs/>
      <w:strike w:val="0"/>
      <w:dstrike w:val="0"/>
      <w:color w:val="auto"/>
      <w:sz w:val="26"/>
    </w:rPr>
  </w:style>
  <w:style w:type="character" w:customStyle="1" w:styleId="ListLabel17">
    <w:name w:val="ListLabel 17"/>
    <w:qFormat/>
    <w:rPr>
      <w:b/>
      <w:bCs/>
      <w:i w:val="0"/>
      <w:iCs/>
      <w:strike w:val="0"/>
      <w:dstrike w:val="0"/>
      <w:color w:val="auto"/>
      <w:sz w:val="26"/>
    </w:rPr>
  </w:style>
  <w:style w:type="character" w:customStyle="1" w:styleId="ListLabel18">
    <w:name w:val="ListLabel 18"/>
    <w:qFormat/>
    <w:rPr>
      <w:strike w:val="0"/>
      <w:dstrike w:val="0"/>
      <w:sz w:val="26"/>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rPr>
  </w:style>
  <w:style w:type="character" w:customStyle="1" w:styleId="ListLabel23">
    <w:name w:val="ListLabel 23"/>
    <w:qFormat/>
    <w:rPr>
      <w:color w:val="auto"/>
    </w:rPr>
  </w:style>
  <w:style w:type="character" w:customStyle="1" w:styleId="ListLabel24">
    <w:name w:val="ListLabel 24"/>
    <w:qFormat/>
    <w:rPr>
      <w:color w:val="auto"/>
    </w:rPr>
  </w:style>
  <w:style w:type="character" w:customStyle="1" w:styleId="ListLabel25">
    <w:name w:val="ListLabel 25"/>
    <w:qFormat/>
    <w:rPr>
      <w:rFonts w:cs="Times New Roman"/>
      <w:color w:val="auto"/>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b/>
    </w:rPr>
  </w:style>
  <w:style w:type="character" w:customStyle="1" w:styleId="ListLabel35">
    <w:name w:val="ListLabel 35"/>
    <w:qFormat/>
    <w:rPr>
      <w:rFonts w:cs="Times New Roman"/>
      <w:b/>
      <w:color w:val="auto"/>
      <w:sz w:val="20"/>
      <w:szCs w:val="20"/>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Simboluridenumerotare">
    <w:name w:val="Simboluri de numerotare"/>
    <w:qFormat/>
  </w:style>
  <w:style w:type="character" w:customStyle="1" w:styleId="ListLabel43">
    <w:name w:val="ListLabel 43"/>
    <w:qFormat/>
    <w:rPr>
      <w:color w:val="auto"/>
      <w:sz w:val="26"/>
    </w:rPr>
  </w:style>
  <w:style w:type="character" w:customStyle="1" w:styleId="ListLabel44">
    <w:name w:val="ListLabel 44"/>
    <w:qFormat/>
    <w:rPr>
      <w:b/>
      <w:bCs/>
      <w:i w:val="0"/>
      <w:iCs/>
      <w:color w:val="auto"/>
      <w:sz w:val="26"/>
    </w:rPr>
  </w:style>
  <w:style w:type="character" w:customStyle="1" w:styleId="ListLabel45">
    <w:name w:val="ListLabel 45"/>
    <w:qFormat/>
    <w:rPr>
      <w:b w:val="0"/>
      <w:bCs/>
      <w:i w:val="0"/>
      <w:iCs/>
      <w:strike w:val="0"/>
      <w:dstrike w:val="0"/>
      <w:color w:val="auto"/>
      <w:sz w:val="26"/>
    </w:rPr>
  </w:style>
  <w:style w:type="character" w:customStyle="1" w:styleId="ListLabel46">
    <w:name w:val="ListLabel 46"/>
    <w:qFormat/>
    <w:rPr>
      <w:b/>
      <w:bCs/>
      <w:i w:val="0"/>
      <w:iCs/>
      <w:strike w:val="0"/>
      <w:dstrike w:val="0"/>
      <w:color w:val="auto"/>
      <w:sz w:val="26"/>
    </w:rPr>
  </w:style>
  <w:style w:type="character" w:customStyle="1" w:styleId="ListLabel47">
    <w:name w:val="ListLabel 47"/>
    <w:qFormat/>
    <w:rPr>
      <w:strike w:val="0"/>
      <w:dstrike w:val="0"/>
      <w:sz w:val="26"/>
    </w:rPr>
  </w:style>
  <w:style w:type="character" w:customStyle="1" w:styleId="ListLabel48">
    <w:name w:val="ListLabel 48"/>
    <w:qFormat/>
    <w:rPr>
      <w:color w:val="auto"/>
      <w:sz w:val="26"/>
    </w:rPr>
  </w:style>
  <w:style w:type="character" w:customStyle="1" w:styleId="ListLabel49">
    <w:name w:val="ListLabel 49"/>
    <w:qFormat/>
    <w:rPr>
      <w:b/>
      <w:bCs/>
      <w:i w:val="0"/>
      <w:iCs/>
      <w:color w:val="auto"/>
      <w:sz w:val="26"/>
    </w:rPr>
  </w:style>
  <w:style w:type="character" w:customStyle="1" w:styleId="ListLabel50">
    <w:name w:val="ListLabel 50"/>
    <w:qFormat/>
    <w:rPr>
      <w:b w:val="0"/>
      <w:bCs/>
      <w:i w:val="0"/>
      <w:iCs/>
      <w:strike w:val="0"/>
      <w:dstrike w:val="0"/>
      <w:color w:val="auto"/>
      <w:sz w:val="26"/>
    </w:rPr>
  </w:style>
  <w:style w:type="character" w:customStyle="1" w:styleId="ListLabel51">
    <w:name w:val="ListLabel 51"/>
    <w:qFormat/>
    <w:rPr>
      <w:b/>
      <w:bCs/>
      <w:i w:val="0"/>
      <w:iCs/>
      <w:strike w:val="0"/>
      <w:dstrike w:val="0"/>
      <w:color w:val="auto"/>
      <w:sz w:val="26"/>
    </w:rPr>
  </w:style>
  <w:style w:type="character" w:customStyle="1" w:styleId="ListLabel52">
    <w:name w:val="ListLabel 52"/>
    <w:qFormat/>
    <w:rPr>
      <w:strike w:val="0"/>
      <w:dstrike w:val="0"/>
      <w:sz w:val="26"/>
    </w:rPr>
  </w:style>
  <w:style w:type="character" w:customStyle="1" w:styleId="font-weight-bold">
    <w:name w:val="font-weight-bold"/>
    <w:basedOn w:val="Fontdeparagrafimplicit"/>
    <w:qFormat/>
  </w:style>
  <w:style w:type="character" w:customStyle="1" w:styleId="ListLabel53">
    <w:name w:val="ListLabel 53"/>
    <w:qFormat/>
    <w:rPr>
      <w:color w:val="auto"/>
      <w:sz w:val="26"/>
    </w:rPr>
  </w:style>
  <w:style w:type="character" w:customStyle="1" w:styleId="ListLabel54">
    <w:name w:val="ListLabel 54"/>
    <w:qFormat/>
    <w:rPr>
      <w:b/>
      <w:bCs/>
      <w:i w:val="0"/>
      <w:iCs/>
      <w:color w:val="auto"/>
      <w:sz w:val="26"/>
    </w:rPr>
  </w:style>
  <w:style w:type="character" w:customStyle="1" w:styleId="ListLabel55">
    <w:name w:val="ListLabel 55"/>
    <w:qFormat/>
    <w:rPr>
      <w:b w:val="0"/>
      <w:bCs/>
      <w:i w:val="0"/>
      <w:iCs/>
      <w:strike w:val="0"/>
      <w:dstrike w:val="0"/>
      <w:color w:val="auto"/>
      <w:sz w:val="26"/>
    </w:rPr>
  </w:style>
  <w:style w:type="character" w:customStyle="1" w:styleId="ListLabel56">
    <w:name w:val="ListLabel 56"/>
    <w:qFormat/>
    <w:rPr>
      <w:b/>
      <w:bCs/>
      <w:i w:val="0"/>
      <w:iCs/>
      <w:strike w:val="0"/>
      <w:dstrike w:val="0"/>
      <w:color w:val="auto"/>
      <w:sz w:val="26"/>
    </w:rPr>
  </w:style>
  <w:style w:type="character" w:customStyle="1" w:styleId="ListLabel57">
    <w:name w:val="ListLabel 57"/>
    <w:qFormat/>
    <w:rPr>
      <w:strike w:val="0"/>
      <w:dstrike w:val="0"/>
      <w:sz w:val="26"/>
    </w:rPr>
  </w:style>
  <w:style w:type="character" w:customStyle="1" w:styleId="ListLabel58">
    <w:name w:val="ListLabel 58"/>
    <w:qFormat/>
    <w:rPr>
      <w:rFonts w:ascii="Times New Roman" w:hAnsi="Times New Roman"/>
      <w:color w:val="auto"/>
      <w:sz w:val="26"/>
    </w:rPr>
  </w:style>
  <w:style w:type="character" w:customStyle="1" w:styleId="ListLabel59">
    <w:name w:val="ListLabel 59"/>
    <w:qFormat/>
    <w:rPr>
      <w:rFonts w:ascii="Times New Roman" w:hAnsi="Times New Roman"/>
      <w:b/>
      <w:bCs/>
      <w:i w:val="0"/>
      <w:iCs/>
      <w:color w:val="auto"/>
      <w:sz w:val="26"/>
    </w:rPr>
  </w:style>
  <w:style w:type="character" w:customStyle="1" w:styleId="ListLabel60">
    <w:name w:val="ListLabel 60"/>
    <w:qFormat/>
    <w:rPr>
      <w:rFonts w:ascii="Times New Roman" w:hAnsi="Times New Roman"/>
      <w:b w:val="0"/>
      <w:bCs/>
      <w:i w:val="0"/>
      <w:iCs/>
      <w:strike w:val="0"/>
      <w:dstrike w:val="0"/>
      <w:color w:val="auto"/>
      <w:sz w:val="26"/>
    </w:rPr>
  </w:style>
  <w:style w:type="character" w:customStyle="1" w:styleId="ListLabel61">
    <w:name w:val="ListLabel 61"/>
    <w:qFormat/>
    <w:rPr>
      <w:rFonts w:ascii="Times New Roman" w:hAnsi="Times New Roman"/>
      <w:b/>
      <w:bCs/>
      <w:i w:val="0"/>
      <w:iCs/>
      <w:strike w:val="0"/>
      <w:dstrike w:val="0"/>
      <w:color w:val="auto"/>
      <w:sz w:val="26"/>
    </w:rPr>
  </w:style>
  <w:style w:type="character" w:customStyle="1" w:styleId="ListLabel62">
    <w:name w:val="ListLabel 62"/>
    <w:qFormat/>
    <w:rPr>
      <w:rFonts w:ascii="Times New Roman" w:hAnsi="Times New Roman"/>
      <w:strike w:val="0"/>
      <w:dstrike w:val="0"/>
      <w:sz w:val="26"/>
    </w:rPr>
  </w:style>
  <w:style w:type="character" w:customStyle="1" w:styleId="ListLabel63">
    <w:name w:val="ListLabel 63"/>
    <w:qFormat/>
    <w:rPr>
      <w:rFonts w:ascii="Times New Roman" w:hAnsi="Times New Roman"/>
      <w:color w:val="auto"/>
      <w:sz w:val="26"/>
    </w:rPr>
  </w:style>
  <w:style w:type="character" w:customStyle="1" w:styleId="ListLabel64">
    <w:name w:val="ListLabel 64"/>
    <w:qFormat/>
    <w:rPr>
      <w:rFonts w:ascii="Times New Roman" w:hAnsi="Times New Roman"/>
      <w:b/>
      <w:bCs/>
      <w:i w:val="0"/>
      <w:iCs/>
      <w:color w:val="auto"/>
      <w:sz w:val="26"/>
    </w:rPr>
  </w:style>
  <w:style w:type="character" w:customStyle="1" w:styleId="ListLabel65">
    <w:name w:val="ListLabel 65"/>
    <w:qFormat/>
    <w:rPr>
      <w:rFonts w:ascii="Times New Roman" w:hAnsi="Times New Roman"/>
      <w:b w:val="0"/>
      <w:bCs/>
      <w:i w:val="0"/>
      <w:iCs/>
      <w:strike w:val="0"/>
      <w:dstrike w:val="0"/>
      <w:color w:val="auto"/>
      <w:sz w:val="26"/>
    </w:rPr>
  </w:style>
  <w:style w:type="character" w:customStyle="1" w:styleId="ListLabel66">
    <w:name w:val="ListLabel 66"/>
    <w:qFormat/>
    <w:rPr>
      <w:rFonts w:ascii="Times New Roman" w:hAnsi="Times New Roman"/>
      <w:b/>
      <w:bCs/>
      <w:i w:val="0"/>
      <w:iCs/>
      <w:strike w:val="0"/>
      <w:dstrike w:val="0"/>
      <w:color w:val="auto"/>
      <w:sz w:val="26"/>
    </w:rPr>
  </w:style>
  <w:style w:type="character" w:customStyle="1" w:styleId="ListLabel67">
    <w:name w:val="ListLabel 67"/>
    <w:qFormat/>
    <w:rPr>
      <w:rFonts w:ascii="Times New Roman" w:hAnsi="Times New Roman"/>
      <w:strike w:val="0"/>
      <w:dstrike w:val="0"/>
      <w:sz w:val="26"/>
    </w:rPr>
  </w:style>
  <w:style w:type="character" w:customStyle="1" w:styleId="ListLabel68">
    <w:name w:val="ListLabel 68"/>
    <w:qFormat/>
    <w:rPr>
      <w:rFonts w:ascii="Times New Roman" w:hAnsi="Times New Roman"/>
      <w:color w:val="auto"/>
      <w:sz w:val="26"/>
    </w:rPr>
  </w:style>
  <w:style w:type="character" w:customStyle="1" w:styleId="ListLabel69">
    <w:name w:val="ListLabel 69"/>
    <w:qFormat/>
    <w:rPr>
      <w:rFonts w:ascii="Times New Roman" w:hAnsi="Times New Roman"/>
      <w:b w:val="0"/>
      <w:bCs w:val="0"/>
      <w:i w:val="0"/>
      <w:iCs/>
      <w:color w:val="auto"/>
      <w:sz w:val="26"/>
    </w:rPr>
  </w:style>
  <w:style w:type="character" w:customStyle="1" w:styleId="ListLabel70">
    <w:name w:val="ListLabel 70"/>
    <w:qFormat/>
    <w:rPr>
      <w:rFonts w:ascii="Times New Roman" w:hAnsi="Times New Roman"/>
      <w:b w:val="0"/>
      <w:bCs/>
      <w:i w:val="0"/>
      <w:iCs/>
      <w:strike w:val="0"/>
      <w:dstrike w:val="0"/>
      <w:color w:val="auto"/>
      <w:sz w:val="26"/>
    </w:rPr>
  </w:style>
  <w:style w:type="character" w:customStyle="1" w:styleId="ListLabel71">
    <w:name w:val="ListLabel 71"/>
    <w:qFormat/>
    <w:rPr>
      <w:rFonts w:ascii="Times New Roman" w:hAnsi="Times New Roman"/>
      <w:b/>
      <w:bCs/>
      <w:i w:val="0"/>
      <w:iCs/>
      <w:strike w:val="0"/>
      <w:dstrike w:val="0"/>
      <w:color w:val="auto"/>
      <w:sz w:val="26"/>
    </w:rPr>
  </w:style>
  <w:style w:type="character" w:customStyle="1" w:styleId="ListLabel72">
    <w:name w:val="ListLabel 72"/>
    <w:qFormat/>
    <w:rPr>
      <w:rFonts w:ascii="Times New Roman" w:hAnsi="Times New Roman"/>
      <w:strike w:val="0"/>
      <w:dstrike w:val="0"/>
      <w:sz w:val="26"/>
    </w:rPr>
  </w:style>
  <w:style w:type="paragraph" w:customStyle="1" w:styleId="Stiltitlu">
    <w:name w:val="Stil titlu"/>
    <w:basedOn w:val="Normal"/>
    <w:next w:val="Corptext"/>
    <w:qFormat/>
    <w:pPr>
      <w:keepNext/>
      <w:spacing w:before="240" w:after="120"/>
    </w:pPr>
    <w:rPr>
      <w:rFonts w:ascii="Arial" w:eastAsia="Microsoft YaHei" w:hAnsi="Arial" w:cs="Lucida Sans"/>
      <w:sz w:val="28"/>
      <w:szCs w:val="28"/>
    </w:rPr>
  </w:style>
  <w:style w:type="paragraph" w:styleId="Corptext">
    <w:name w:val="Body Text"/>
    <w:basedOn w:val="Normal"/>
    <w:pPr>
      <w:jc w:val="both"/>
    </w:pPr>
    <w:rPr>
      <w:sz w:val="28"/>
      <w:szCs w:val="20"/>
      <w:lang w:val="ro-RO"/>
    </w:rPr>
  </w:style>
  <w:style w:type="paragraph" w:styleId="List">
    <w:name w:val="List"/>
    <w:basedOn w:val="Corptext"/>
    <w:rPr>
      <w:rFonts w:cs="Lucida Sans"/>
    </w:rPr>
  </w:style>
  <w:style w:type="paragraph" w:styleId="Legend">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Subsol">
    <w:name w:val="footer"/>
    <w:basedOn w:val="Normal"/>
    <w:pPr>
      <w:tabs>
        <w:tab w:val="center" w:pos="4677"/>
        <w:tab w:val="right" w:pos="9355"/>
      </w:tabs>
    </w:pPr>
  </w:style>
  <w:style w:type="paragraph" w:styleId="TextnBalon">
    <w:name w:val="Balloon Text"/>
    <w:basedOn w:val="Normal"/>
    <w:qFormat/>
    <w:rPr>
      <w:rFonts w:ascii="Tahoma" w:hAnsi="Tahoma" w:cs="Tahoma"/>
      <w:sz w:val="16"/>
      <w:szCs w:val="16"/>
    </w:rPr>
  </w:style>
  <w:style w:type="paragraph" w:styleId="Antet">
    <w:name w:val="header"/>
    <w:basedOn w:val="Normal"/>
    <w:pPr>
      <w:tabs>
        <w:tab w:val="center" w:pos="4844"/>
        <w:tab w:val="right" w:pos="9689"/>
      </w:tabs>
    </w:pPr>
  </w:style>
  <w:style w:type="paragraph" w:customStyle="1" w:styleId="CharChar">
    <w:name w:val="Char Char"/>
    <w:basedOn w:val="Normal"/>
    <w:qFormat/>
    <w:pPr>
      <w:spacing w:after="160" w:line="240" w:lineRule="exact"/>
    </w:pPr>
    <w:rPr>
      <w:rFonts w:ascii="Arial" w:eastAsia="Batang" w:hAnsi="Arial" w:cs="Arial"/>
      <w:sz w:val="20"/>
      <w:szCs w:val="20"/>
      <w:lang w:val="en-US" w:eastAsia="en-US"/>
    </w:rPr>
  </w:style>
  <w:style w:type="paragraph" w:customStyle="1" w:styleId="ListParagraph1">
    <w:name w:val="List Paragraph1"/>
    <w:basedOn w:val="Normal"/>
    <w:qFormat/>
    <w:pPr>
      <w:spacing w:after="200" w:line="276" w:lineRule="auto"/>
      <w:ind w:left="720"/>
      <w:contextualSpacing/>
    </w:pPr>
    <w:rPr>
      <w:rFonts w:ascii="Calibri" w:hAnsi="Calibri"/>
      <w:sz w:val="22"/>
      <w:szCs w:val="22"/>
      <w:lang w:eastAsia="en-US"/>
    </w:rPr>
  </w:style>
  <w:style w:type="paragraph" w:styleId="Textcomentariu">
    <w:name w:val="annotation text"/>
    <w:basedOn w:val="Normal"/>
    <w:qFormat/>
    <w:rPr>
      <w:sz w:val="20"/>
      <w:szCs w:val="20"/>
    </w:rPr>
  </w:style>
  <w:style w:type="paragraph" w:styleId="SubiectComentariu">
    <w:name w:val="annotation subject"/>
    <w:basedOn w:val="Textcomentariu"/>
    <w:next w:val="Textcomentariu"/>
    <w:qFormat/>
    <w:rPr>
      <w:b/>
      <w:bCs/>
    </w:rPr>
  </w:style>
  <w:style w:type="paragraph" w:customStyle="1" w:styleId="Coninutcadru">
    <w:name w:val="Conținut cadru"/>
    <w:basedOn w:val="Normal"/>
    <w:qFormat/>
  </w:style>
  <w:style w:type="paragraph" w:customStyle="1" w:styleId="DocumentMap">
    <w:name w:val="DocumentMap"/>
    <w:qFormat/>
    <w:pPr>
      <w:overflowPunct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pPr>
    <w:rPr>
      <w:sz w:val="24"/>
      <w:szCs w:val="24"/>
      <w:lang w:val="ru-RU"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Numrdepagin">
    <w:name w:val="page number"/>
    <w:basedOn w:val="Fontdeparagrafimplicit"/>
    <w:qFormat/>
  </w:style>
  <w:style w:type="character" w:styleId="Accentuat">
    <w:name w:val="Emphasis"/>
    <w:qFormat/>
    <w:rPr>
      <w:i/>
      <w:iCs/>
    </w:rPr>
  </w:style>
  <w:style w:type="character" w:customStyle="1" w:styleId="docheader">
    <w:name w:val="doc_header"/>
    <w:basedOn w:val="Fontdeparagrafimplicit"/>
    <w:qFormat/>
  </w:style>
  <w:style w:type="character" w:styleId="Referincomentariu">
    <w:name w:val="annotation reference"/>
    <w:basedOn w:val="Fontdeparagrafimplicit"/>
    <w:qFormat/>
    <w:rPr>
      <w:sz w:val="16"/>
      <w:szCs w:val="16"/>
    </w:rPr>
  </w:style>
  <w:style w:type="character" w:customStyle="1" w:styleId="CommentTextChar">
    <w:name w:val="Comment Text Char"/>
    <w:basedOn w:val="Fontdeparagrafimplicit"/>
    <w:qFormat/>
    <w:rPr>
      <w:lang w:val="ru-RU" w:eastAsia="ru-RU"/>
    </w:rPr>
  </w:style>
  <w:style w:type="character" w:customStyle="1" w:styleId="CommentSubjectChar">
    <w:name w:val="Comment Subject Char"/>
    <w:basedOn w:val="CommentTextChar"/>
    <w:qFormat/>
    <w:rPr>
      <w:b/>
      <w:bCs/>
      <w:lang w:val="ru-RU" w:eastAsia="ru-RU"/>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val="0"/>
    </w:rPr>
  </w:style>
  <w:style w:type="character" w:customStyle="1" w:styleId="ListLabel5">
    <w:name w:val="ListLabel 5"/>
    <w:qFormat/>
    <w:rPr>
      <w:b w:val="0"/>
      <w:i w:val="0"/>
    </w:rPr>
  </w:style>
  <w:style w:type="character" w:customStyle="1" w:styleId="ListLabel6">
    <w:name w:val="ListLabel 6"/>
    <w:qFormat/>
    <w:rPr>
      <w:b w:val="0"/>
    </w:rPr>
  </w:style>
  <w:style w:type="character" w:customStyle="1" w:styleId="ListLabel7">
    <w:name w:val="ListLabel 7"/>
    <w:qFormat/>
    <w:rPr>
      <w:b w:val="0"/>
      <w:i w:val="0"/>
    </w:rPr>
  </w:style>
  <w:style w:type="character" w:customStyle="1" w:styleId="ListLabel8">
    <w:name w:val="ListLabel 8"/>
    <w:qFormat/>
    <w:rPr>
      <w:rFonts w:eastAsia="Times New Roman" w:cs="Times New Roman"/>
    </w:rPr>
  </w:style>
  <w:style w:type="character" w:customStyle="1" w:styleId="ListLabel9">
    <w:name w:val="ListLabel 9"/>
    <w:qFormat/>
    <w:rPr>
      <w:rFonts w:eastAsia="Times New Roman"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auto"/>
      <w:sz w:val="26"/>
    </w:rPr>
  </w:style>
  <w:style w:type="character" w:customStyle="1" w:styleId="ListLabel14">
    <w:name w:val="ListLabel 14"/>
    <w:qFormat/>
    <w:rPr>
      <w:b/>
      <w:bCs/>
      <w:i w:val="0"/>
      <w:iCs/>
      <w:color w:val="auto"/>
      <w:sz w:val="26"/>
    </w:rPr>
  </w:style>
  <w:style w:type="character" w:customStyle="1" w:styleId="ListLabel15">
    <w:name w:val="ListLabel 15"/>
    <w:qFormat/>
    <w:rPr>
      <w:rFonts w:eastAsia="Times New Roman" w:cs="Times New Roman"/>
    </w:rPr>
  </w:style>
  <w:style w:type="character" w:customStyle="1" w:styleId="ListLabel16">
    <w:name w:val="ListLabel 16"/>
    <w:qFormat/>
    <w:rPr>
      <w:b/>
      <w:bCs/>
      <w:i w:val="0"/>
      <w:iCs/>
      <w:strike w:val="0"/>
      <w:dstrike w:val="0"/>
      <w:color w:val="auto"/>
      <w:sz w:val="26"/>
    </w:rPr>
  </w:style>
  <w:style w:type="character" w:customStyle="1" w:styleId="ListLabel17">
    <w:name w:val="ListLabel 17"/>
    <w:qFormat/>
    <w:rPr>
      <w:b/>
      <w:bCs/>
      <w:i w:val="0"/>
      <w:iCs/>
      <w:strike w:val="0"/>
      <w:dstrike w:val="0"/>
      <w:color w:val="auto"/>
      <w:sz w:val="26"/>
    </w:rPr>
  </w:style>
  <w:style w:type="character" w:customStyle="1" w:styleId="ListLabel18">
    <w:name w:val="ListLabel 18"/>
    <w:qFormat/>
    <w:rPr>
      <w:strike w:val="0"/>
      <w:dstrike w:val="0"/>
      <w:sz w:val="26"/>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rPr>
  </w:style>
  <w:style w:type="character" w:customStyle="1" w:styleId="ListLabel23">
    <w:name w:val="ListLabel 23"/>
    <w:qFormat/>
    <w:rPr>
      <w:color w:val="auto"/>
    </w:rPr>
  </w:style>
  <w:style w:type="character" w:customStyle="1" w:styleId="ListLabel24">
    <w:name w:val="ListLabel 24"/>
    <w:qFormat/>
    <w:rPr>
      <w:color w:val="auto"/>
    </w:rPr>
  </w:style>
  <w:style w:type="character" w:customStyle="1" w:styleId="ListLabel25">
    <w:name w:val="ListLabel 25"/>
    <w:qFormat/>
    <w:rPr>
      <w:rFonts w:cs="Times New Roman"/>
      <w:color w:val="auto"/>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b/>
    </w:rPr>
  </w:style>
  <w:style w:type="character" w:customStyle="1" w:styleId="ListLabel35">
    <w:name w:val="ListLabel 35"/>
    <w:qFormat/>
    <w:rPr>
      <w:rFonts w:cs="Times New Roman"/>
      <w:b/>
      <w:color w:val="auto"/>
      <w:sz w:val="20"/>
      <w:szCs w:val="20"/>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Simboluridenumerotare">
    <w:name w:val="Simboluri de numerotare"/>
    <w:qFormat/>
  </w:style>
  <w:style w:type="character" w:customStyle="1" w:styleId="ListLabel43">
    <w:name w:val="ListLabel 43"/>
    <w:qFormat/>
    <w:rPr>
      <w:color w:val="auto"/>
      <w:sz w:val="26"/>
    </w:rPr>
  </w:style>
  <w:style w:type="character" w:customStyle="1" w:styleId="ListLabel44">
    <w:name w:val="ListLabel 44"/>
    <w:qFormat/>
    <w:rPr>
      <w:b/>
      <w:bCs/>
      <w:i w:val="0"/>
      <w:iCs/>
      <w:color w:val="auto"/>
      <w:sz w:val="26"/>
    </w:rPr>
  </w:style>
  <w:style w:type="character" w:customStyle="1" w:styleId="ListLabel45">
    <w:name w:val="ListLabel 45"/>
    <w:qFormat/>
    <w:rPr>
      <w:b w:val="0"/>
      <w:bCs/>
      <w:i w:val="0"/>
      <w:iCs/>
      <w:strike w:val="0"/>
      <w:dstrike w:val="0"/>
      <w:color w:val="auto"/>
      <w:sz w:val="26"/>
    </w:rPr>
  </w:style>
  <w:style w:type="character" w:customStyle="1" w:styleId="ListLabel46">
    <w:name w:val="ListLabel 46"/>
    <w:qFormat/>
    <w:rPr>
      <w:b/>
      <w:bCs/>
      <w:i w:val="0"/>
      <w:iCs/>
      <w:strike w:val="0"/>
      <w:dstrike w:val="0"/>
      <w:color w:val="auto"/>
      <w:sz w:val="26"/>
    </w:rPr>
  </w:style>
  <w:style w:type="character" w:customStyle="1" w:styleId="ListLabel47">
    <w:name w:val="ListLabel 47"/>
    <w:qFormat/>
    <w:rPr>
      <w:strike w:val="0"/>
      <w:dstrike w:val="0"/>
      <w:sz w:val="26"/>
    </w:rPr>
  </w:style>
  <w:style w:type="character" w:customStyle="1" w:styleId="ListLabel48">
    <w:name w:val="ListLabel 48"/>
    <w:qFormat/>
    <w:rPr>
      <w:color w:val="auto"/>
      <w:sz w:val="26"/>
    </w:rPr>
  </w:style>
  <w:style w:type="character" w:customStyle="1" w:styleId="ListLabel49">
    <w:name w:val="ListLabel 49"/>
    <w:qFormat/>
    <w:rPr>
      <w:b/>
      <w:bCs/>
      <w:i w:val="0"/>
      <w:iCs/>
      <w:color w:val="auto"/>
      <w:sz w:val="26"/>
    </w:rPr>
  </w:style>
  <w:style w:type="character" w:customStyle="1" w:styleId="ListLabel50">
    <w:name w:val="ListLabel 50"/>
    <w:qFormat/>
    <w:rPr>
      <w:b w:val="0"/>
      <w:bCs/>
      <w:i w:val="0"/>
      <w:iCs/>
      <w:strike w:val="0"/>
      <w:dstrike w:val="0"/>
      <w:color w:val="auto"/>
      <w:sz w:val="26"/>
    </w:rPr>
  </w:style>
  <w:style w:type="character" w:customStyle="1" w:styleId="ListLabel51">
    <w:name w:val="ListLabel 51"/>
    <w:qFormat/>
    <w:rPr>
      <w:b/>
      <w:bCs/>
      <w:i w:val="0"/>
      <w:iCs/>
      <w:strike w:val="0"/>
      <w:dstrike w:val="0"/>
      <w:color w:val="auto"/>
      <w:sz w:val="26"/>
    </w:rPr>
  </w:style>
  <w:style w:type="character" w:customStyle="1" w:styleId="ListLabel52">
    <w:name w:val="ListLabel 52"/>
    <w:qFormat/>
    <w:rPr>
      <w:strike w:val="0"/>
      <w:dstrike w:val="0"/>
      <w:sz w:val="26"/>
    </w:rPr>
  </w:style>
  <w:style w:type="character" w:customStyle="1" w:styleId="font-weight-bold">
    <w:name w:val="font-weight-bold"/>
    <w:basedOn w:val="Fontdeparagrafimplicit"/>
    <w:qFormat/>
  </w:style>
  <w:style w:type="character" w:customStyle="1" w:styleId="ListLabel53">
    <w:name w:val="ListLabel 53"/>
    <w:qFormat/>
    <w:rPr>
      <w:color w:val="auto"/>
      <w:sz w:val="26"/>
    </w:rPr>
  </w:style>
  <w:style w:type="character" w:customStyle="1" w:styleId="ListLabel54">
    <w:name w:val="ListLabel 54"/>
    <w:qFormat/>
    <w:rPr>
      <w:b/>
      <w:bCs/>
      <w:i w:val="0"/>
      <w:iCs/>
      <w:color w:val="auto"/>
      <w:sz w:val="26"/>
    </w:rPr>
  </w:style>
  <w:style w:type="character" w:customStyle="1" w:styleId="ListLabel55">
    <w:name w:val="ListLabel 55"/>
    <w:qFormat/>
    <w:rPr>
      <w:b w:val="0"/>
      <w:bCs/>
      <w:i w:val="0"/>
      <w:iCs/>
      <w:strike w:val="0"/>
      <w:dstrike w:val="0"/>
      <w:color w:val="auto"/>
      <w:sz w:val="26"/>
    </w:rPr>
  </w:style>
  <w:style w:type="character" w:customStyle="1" w:styleId="ListLabel56">
    <w:name w:val="ListLabel 56"/>
    <w:qFormat/>
    <w:rPr>
      <w:b/>
      <w:bCs/>
      <w:i w:val="0"/>
      <w:iCs/>
      <w:strike w:val="0"/>
      <w:dstrike w:val="0"/>
      <w:color w:val="auto"/>
      <w:sz w:val="26"/>
    </w:rPr>
  </w:style>
  <w:style w:type="character" w:customStyle="1" w:styleId="ListLabel57">
    <w:name w:val="ListLabel 57"/>
    <w:qFormat/>
    <w:rPr>
      <w:strike w:val="0"/>
      <w:dstrike w:val="0"/>
      <w:sz w:val="26"/>
    </w:rPr>
  </w:style>
  <w:style w:type="character" w:customStyle="1" w:styleId="ListLabel58">
    <w:name w:val="ListLabel 58"/>
    <w:qFormat/>
    <w:rPr>
      <w:rFonts w:ascii="Times New Roman" w:hAnsi="Times New Roman"/>
      <w:color w:val="auto"/>
      <w:sz w:val="26"/>
    </w:rPr>
  </w:style>
  <w:style w:type="character" w:customStyle="1" w:styleId="ListLabel59">
    <w:name w:val="ListLabel 59"/>
    <w:qFormat/>
    <w:rPr>
      <w:rFonts w:ascii="Times New Roman" w:hAnsi="Times New Roman"/>
      <w:b/>
      <w:bCs/>
      <w:i w:val="0"/>
      <w:iCs/>
      <w:color w:val="auto"/>
      <w:sz w:val="26"/>
    </w:rPr>
  </w:style>
  <w:style w:type="character" w:customStyle="1" w:styleId="ListLabel60">
    <w:name w:val="ListLabel 60"/>
    <w:qFormat/>
    <w:rPr>
      <w:rFonts w:ascii="Times New Roman" w:hAnsi="Times New Roman"/>
      <w:b w:val="0"/>
      <w:bCs/>
      <w:i w:val="0"/>
      <w:iCs/>
      <w:strike w:val="0"/>
      <w:dstrike w:val="0"/>
      <w:color w:val="auto"/>
      <w:sz w:val="26"/>
    </w:rPr>
  </w:style>
  <w:style w:type="character" w:customStyle="1" w:styleId="ListLabel61">
    <w:name w:val="ListLabel 61"/>
    <w:qFormat/>
    <w:rPr>
      <w:rFonts w:ascii="Times New Roman" w:hAnsi="Times New Roman"/>
      <w:b/>
      <w:bCs/>
      <w:i w:val="0"/>
      <w:iCs/>
      <w:strike w:val="0"/>
      <w:dstrike w:val="0"/>
      <w:color w:val="auto"/>
      <w:sz w:val="26"/>
    </w:rPr>
  </w:style>
  <w:style w:type="character" w:customStyle="1" w:styleId="ListLabel62">
    <w:name w:val="ListLabel 62"/>
    <w:qFormat/>
    <w:rPr>
      <w:rFonts w:ascii="Times New Roman" w:hAnsi="Times New Roman"/>
      <w:strike w:val="0"/>
      <w:dstrike w:val="0"/>
      <w:sz w:val="26"/>
    </w:rPr>
  </w:style>
  <w:style w:type="character" w:customStyle="1" w:styleId="ListLabel63">
    <w:name w:val="ListLabel 63"/>
    <w:qFormat/>
    <w:rPr>
      <w:rFonts w:ascii="Times New Roman" w:hAnsi="Times New Roman"/>
      <w:color w:val="auto"/>
      <w:sz w:val="26"/>
    </w:rPr>
  </w:style>
  <w:style w:type="character" w:customStyle="1" w:styleId="ListLabel64">
    <w:name w:val="ListLabel 64"/>
    <w:qFormat/>
    <w:rPr>
      <w:rFonts w:ascii="Times New Roman" w:hAnsi="Times New Roman"/>
      <w:b/>
      <w:bCs/>
      <w:i w:val="0"/>
      <w:iCs/>
      <w:color w:val="auto"/>
      <w:sz w:val="26"/>
    </w:rPr>
  </w:style>
  <w:style w:type="character" w:customStyle="1" w:styleId="ListLabel65">
    <w:name w:val="ListLabel 65"/>
    <w:qFormat/>
    <w:rPr>
      <w:rFonts w:ascii="Times New Roman" w:hAnsi="Times New Roman"/>
      <w:b w:val="0"/>
      <w:bCs/>
      <w:i w:val="0"/>
      <w:iCs/>
      <w:strike w:val="0"/>
      <w:dstrike w:val="0"/>
      <w:color w:val="auto"/>
      <w:sz w:val="26"/>
    </w:rPr>
  </w:style>
  <w:style w:type="character" w:customStyle="1" w:styleId="ListLabel66">
    <w:name w:val="ListLabel 66"/>
    <w:qFormat/>
    <w:rPr>
      <w:rFonts w:ascii="Times New Roman" w:hAnsi="Times New Roman"/>
      <w:b/>
      <w:bCs/>
      <w:i w:val="0"/>
      <w:iCs/>
      <w:strike w:val="0"/>
      <w:dstrike w:val="0"/>
      <w:color w:val="auto"/>
      <w:sz w:val="26"/>
    </w:rPr>
  </w:style>
  <w:style w:type="character" w:customStyle="1" w:styleId="ListLabel67">
    <w:name w:val="ListLabel 67"/>
    <w:qFormat/>
    <w:rPr>
      <w:rFonts w:ascii="Times New Roman" w:hAnsi="Times New Roman"/>
      <w:strike w:val="0"/>
      <w:dstrike w:val="0"/>
      <w:sz w:val="26"/>
    </w:rPr>
  </w:style>
  <w:style w:type="character" w:customStyle="1" w:styleId="ListLabel68">
    <w:name w:val="ListLabel 68"/>
    <w:qFormat/>
    <w:rPr>
      <w:rFonts w:ascii="Times New Roman" w:hAnsi="Times New Roman"/>
      <w:color w:val="auto"/>
      <w:sz w:val="26"/>
    </w:rPr>
  </w:style>
  <w:style w:type="character" w:customStyle="1" w:styleId="ListLabel69">
    <w:name w:val="ListLabel 69"/>
    <w:qFormat/>
    <w:rPr>
      <w:rFonts w:ascii="Times New Roman" w:hAnsi="Times New Roman"/>
      <w:b w:val="0"/>
      <w:bCs w:val="0"/>
      <w:i w:val="0"/>
      <w:iCs/>
      <w:color w:val="auto"/>
      <w:sz w:val="26"/>
    </w:rPr>
  </w:style>
  <w:style w:type="character" w:customStyle="1" w:styleId="ListLabel70">
    <w:name w:val="ListLabel 70"/>
    <w:qFormat/>
    <w:rPr>
      <w:rFonts w:ascii="Times New Roman" w:hAnsi="Times New Roman"/>
      <w:b w:val="0"/>
      <w:bCs/>
      <w:i w:val="0"/>
      <w:iCs/>
      <w:strike w:val="0"/>
      <w:dstrike w:val="0"/>
      <w:color w:val="auto"/>
      <w:sz w:val="26"/>
    </w:rPr>
  </w:style>
  <w:style w:type="character" w:customStyle="1" w:styleId="ListLabel71">
    <w:name w:val="ListLabel 71"/>
    <w:qFormat/>
    <w:rPr>
      <w:rFonts w:ascii="Times New Roman" w:hAnsi="Times New Roman"/>
      <w:b/>
      <w:bCs/>
      <w:i w:val="0"/>
      <w:iCs/>
      <w:strike w:val="0"/>
      <w:dstrike w:val="0"/>
      <w:color w:val="auto"/>
      <w:sz w:val="26"/>
    </w:rPr>
  </w:style>
  <w:style w:type="character" w:customStyle="1" w:styleId="ListLabel72">
    <w:name w:val="ListLabel 72"/>
    <w:qFormat/>
    <w:rPr>
      <w:rFonts w:ascii="Times New Roman" w:hAnsi="Times New Roman"/>
      <w:strike w:val="0"/>
      <w:dstrike w:val="0"/>
      <w:sz w:val="26"/>
    </w:rPr>
  </w:style>
  <w:style w:type="paragraph" w:customStyle="1" w:styleId="Stiltitlu">
    <w:name w:val="Stil titlu"/>
    <w:basedOn w:val="Normal"/>
    <w:next w:val="Corptext"/>
    <w:qFormat/>
    <w:pPr>
      <w:keepNext/>
      <w:spacing w:before="240" w:after="120"/>
    </w:pPr>
    <w:rPr>
      <w:rFonts w:ascii="Arial" w:eastAsia="Microsoft YaHei" w:hAnsi="Arial" w:cs="Lucida Sans"/>
      <w:sz w:val="28"/>
      <w:szCs w:val="28"/>
    </w:rPr>
  </w:style>
  <w:style w:type="paragraph" w:styleId="Corptext">
    <w:name w:val="Body Text"/>
    <w:basedOn w:val="Normal"/>
    <w:pPr>
      <w:jc w:val="both"/>
    </w:pPr>
    <w:rPr>
      <w:sz w:val="28"/>
      <w:szCs w:val="20"/>
      <w:lang w:val="ro-RO"/>
    </w:rPr>
  </w:style>
  <w:style w:type="paragraph" w:styleId="List">
    <w:name w:val="List"/>
    <w:basedOn w:val="Corptext"/>
    <w:rPr>
      <w:rFonts w:cs="Lucida Sans"/>
    </w:rPr>
  </w:style>
  <w:style w:type="paragraph" w:styleId="Legend">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Subsol">
    <w:name w:val="footer"/>
    <w:basedOn w:val="Normal"/>
    <w:pPr>
      <w:tabs>
        <w:tab w:val="center" w:pos="4677"/>
        <w:tab w:val="right" w:pos="9355"/>
      </w:tabs>
    </w:pPr>
  </w:style>
  <w:style w:type="paragraph" w:styleId="TextnBalon">
    <w:name w:val="Balloon Text"/>
    <w:basedOn w:val="Normal"/>
    <w:qFormat/>
    <w:rPr>
      <w:rFonts w:ascii="Tahoma" w:hAnsi="Tahoma" w:cs="Tahoma"/>
      <w:sz w:val="16"/>
      <w:szCs w:val="16"/>
    </w:rPr>
  </w:style>
  <w:style w:type="paragraph" w:styleId="Antet">
    <w:name w:val="header"/>
    <w:basedOn w:val="Normal"/>
    <w:pPr>
      <w:tabs>
        <w:tab w:val="center" w:pos="4844"/>
        <w:tab w:val="right" w:pos="9689"/>
      </w:tabs>
    </w:pPr>
  </w:style>
  <w:style w:type="paragraph" w:customStyle="1" w:styleId="CharChar">
    <w:name w:val="Char Char"/>
    <w:basedOn w:val="Normal"/>
    <w:qFormat/>
    <w:pPr>
      <w:spacing w:after="160" w:line="240" w:lineRule="exact"/>
    </w:pPr>
    <w:rPr>
      <w:rFonts w:ascii="Arial" w:eastAsia="Batang" w:hAnsi="Arial" w:cs="Arial"/>
      <w:sz w:val="20"/>
      <w:szCs w:val="20"/>
      <w:lang w:val="en-US" w:eastAsia="en-US"/>
    </w:rPr>
  </w:style>
  <w:style w:type="paragraph" w:customStyle="1" w:styleId="ListParagraph1">
    <w:name w:val="List Paragraph1"/>
    <w:basedOn w:val="Normal"/>
    <w:qFormat/>
    <w:pPr>
      <w:spacing w:after="200" w:line="276" w:lineRule="auto"/>
      <w:ind w:left="720"/>
      <w:contextualSpacing/>
    </w:pPr>
    <w:rPr>
      <w:rFonts w:ascii="Calibri" w:hAnsi="Calibri"/>
      <w:sz w:val="22"/>
      <w:szCs w:val="22"/>
      <w:lang w:eastAsia="en-US"/>
    </w:rPr>
  </w:style>
  <w:style w:type="paragraph" w:styleId="Textcomentariu">
    <w:name w:val="annotation text"/>
    <w:basedOn w:val="Normal"/>
    <w:qFormat/>
    <w:rPr>
      <w:sz w:val="20"/>
      <w:szCs w:val="20"/>
    </w:rPr>
  </w:style>
  <w:style w:type="paragraph" w:styleId="SubiectComentariu">
    <w:name w:val="annotation subject"/>
    <w:basedOn w:val="Textcomentariu"/>
    <w:next w:val="Textcomentariu"/>
    <w:qFormat/>
    <w:rPr>
      <w:b/>
      <w:bCs/>
    </w:rPr>
  </w:style>
  <w:style w:type="paragraph" w:customStyle="1" w:styleId="Coninutcadru">
    <w:name w:val="Conținut cadru"/>
    <w:basedOn w:val="Normal"/>
    <w:qFormat/>
  </w:style>
  <w:style w:type="paragraph" w:customStyle="1" w:styleId="DocumentMap">
    <w:name w:val="DocumentMap"/>
    <w:qFormat/>
    <w:pPr>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3861</Words>
  <Characters>22400</Characters>
  <Application>Microsoft Office Word</Application>
  <DocSecurity>0</DocSecurity>
  <Lines>186</Lines>
  <Paragraphs>52</Paragraphs>
  <ScaleCrop>false</ScaleCrop>
  <HeadingPairs>
    <vt:vector size="2" baseType="variant">
      <vt:variant>
        <vt:lpstr>Titlu</vt:lpstr>
      </vt:variant>
      <vt:variant>
        <vt:i4>1</vt:i4>
      </vt:variant>
    </vt:vector>
  </HeadingPairs>
  <TitlesOfParts>
    <vt:vector size="1" baseType="lpstr">
      <vt:lpstr>REGULAMENTUL</vt:lpstr>
    </vt:vector>
  </TitlesOfParts>
  <Company>None</Company>
  <LinksUpToDate>false</LinksUpToDate>
  <CharactersWithSpaces>26209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REGULAMENTUL</dc:title>
  <dc:creator>Eugenia</dc:creator>
  <cp:lastModifiedBy>Procopciuc Alina</cp:lastModifiedBy>
  <cp:revision>2</cp:revision>
  <dcterms:created xsi:type="dcterms:W3CDTF">2020-09-04T10:19:00Z</dcterms:created>
  <dcterms:modified xsi:type="dcterms:W3CDTF">2020-09-04T10:19:00Z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None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